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1E67C" w14:textId="77777777" w:rsidR="00C909A8" w:rsidRDefault="00DC3625">
      <w:pPr>
        <w:spacing w:before="120" w:after="120" w:line="276" w:lineRule="auto"/>
        <w:ind w:firstLineChars="200" w:firstLine="440"/>
        <w:jc w:val="center"/>
        <w:rPr>
          <w:rFonts w:ascii="仿宋" w:eastAsia="仿宋" w:hAnsi="仿宋"/>
          <w:sz w:val="22"/>
          <w:szCs w:val="21"/>
        </w:rPr>
      </w:pPr>
      <w:bookmarkStart w:id="0" w:name="_Toc130871041"/>
      <w:r>
        <w:rPr>
          <w:rFonts w:ascii="仿宋" w:eastAsia="仿宋" w:hAnsi="仿宋" w:hint="eastAsia"/>
          <w:sz w:val="22"/>
          <w:szCs w:val="21"/>
        </w:rPr>
        <w:t>《</w:t>
      </w:r>
      <w:r w:rsidR="007844A0">
        <w:rPr>
          <w:rFonts w:ascii="仿宋" w:eastAsia="仿宋" w:hAnsi="仿宋" w:hint="eastAsia"/>
          <w:sz w:val="22"/>
          <w:szCs w:val="21"/>
        </w:rPr>
        <w:t xml:space="preserve"> </w:t>
      </w:r>
      <w:r w:rsidR="00015AA3">
        <w:rPr>
          <w:rFonts w:ascii="仿宋" w:eastAsia="仿宋" w:hAnsi="仿宋" w:hint="eastAsia"/>
          <w:szCs w:val="21"/>
        </w:rPr>
        <w:t>综合化学实验(</w:t>
      </w:r>
      <w:r w:rsidR="00015AA3">
        <w:rPr>
          <w:rFonts w:ascii="仿宋" w:eastAsia="仿宋" w:hAnsi="仿宋"/>
          <w:szCs w:val="21"/>
        </w:rPr>
        <w:t>I)</w:t>
      </w:r>
      <w:r w:rsidR="007844A0">
        <w:rPr>
          <w:rFonts w:ascii="仿宋" w:eastAsia="仿宋" w:hAnsi="仿宋" w:hint="eastAsia"/>
          <w:sz w:val="22"/>
          <w:szCs w:val="21"/>
        </w:rPr>
        <w:t xml:space="preserve"> </w:t>
      </w:r>
      <w:r>
        <w:rPr>
          <w:rFonts w:ascii="仿宋" w:eastAsia="仿宋" w:hAnsi="仿宋" w:hint="eastAsia"/>
          <w:sz w:val="22"/>
          <w:szCs w:val="21"/>
        </w:rPr>
        <w:t>》</w:t>
      </w:r>
      <w:bookmarkEnd w:id="0"/>
      <w:r w:rsidR="007844A0">
        <w:rPr>
          <w:rFonts w:ascii="仿宋" w:eastAsia="仿宋" w:hAnsi="仿宋" w:hint="eastAsia"/>
          <w:sz w:val="22"/>
          <w:szCs w:val="21"/>
        </w:rPr>
        <w:t>虚拟仿真实验教学方案</w:t>
      </w:r>
    </w:p>
    <w:p w14:paraId="62F3CB35" w14:textId="504EAC7F" w:rsidR="00C909A8" w:rsidRDefault="00DC3625">
      <w:pPr>
        <w:spacing w:before="120" w:after="120" w:line="276" w:lineRule="auto"/>
        <w:ind w:firstLineChars="200" w:firstLine="440"/>
        <w:jc w:val="center"/>
        <w:rPr>
          <w:rFonts w:ascii="仿宋" w:eastAsia="仿宋" w:hAnsi="仿宋"/>
          <w:sz w:val="22"/>
          <w:szCs w:val="21"/>
        </w:rPr>
      </w:pPr>
      <w:r>
        <w:rPr>
          <w:rFonts w:ascii="仿宋" w:eastAsia="仿宋" w:hAnsi="仿宋" w:hint="eastAsia"/>
          <w:sz w:val="22"/>
          <w:szCs w:val="21"/>
        </w:rPr>
        <w:t xml:space="preserve">执笔人： </w:t>
      </w:r>
      <w:r w:rsidR="001C18E8">
        <w:rPr>
          <w:rFonts w:ascii="仿宋" w:eastAsia="仿宋" w:hAnsi="仿宋" w:hint="eastAsia"/>
          <w:sz w:val="22"/>
          <w:szCs w:val="21"/>
        </w:rPr>
        <w:t>朱娣</w:t>
      </w:r>
      <w:r>
        <w:rPr>
          <w:rFonts w:ascii="仿宋" w:eastAsia="仿宋" w:hAnsi="仿宋" w:hint="eastAsia"/>
          <w:sz w:val="22"/>
          <w:szCs w:val="21"/>
        </w:rPr>
        <w:t xml:space="preserve">                  院（部）负责人：</w:t>
      </w:r>
      <w:r>
        <w:rPr>
          <w:rFonts w:ascii="仿宋" w:eastAsia="仿宋" w:hAnsi="仿宋"/>
          <w:sz w:val="22"/>
          <w:szCs w:val="21"/>
        </w:rPr>
        <w:t xml:space="preserve"> </w:t>
      </w:r>
      <w:r w:rsidR="0081305E">
        <w:rPr>
          <w:rFonts w:ascii="仿宋" w:eastAsia="仿宋" w:hAnsi="仿宋" w:hint="eastAsia"/>
          <w:sz w:val="22"/>
          <w:szCs w:val="21"/>
        </w:rPr>
        <w:t>刘建军</w:t>
      </w:r>
      <w:bookmarkStart w:id="1" w:name="_GoBack"/>
      <w:bookmarkEnd w:id="1"/>
    </w:p>
    <w:p w14:paraId="3DC797E1" w14:textId="77777777" w:rsidR="00C909A8" w:rsidRDefault="00DC3625" w:rsidP="0081305E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一、基本信息</w:t>
      </w:r>
    </w:p>
    <w:p w14:paraId="2D1A7499" w14:textId="77777777"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课程名称：</w:t>
      </w:r>
      <w:r w:rsidR="001C18E8">
        <w:rPr>
          <w:rFonts w:ascii="仿宋" w:eastAsia="仿宋" w:hAnsi="仿宋" w:hint="eastAsia"/>
          <w:szCs w:val="21"/>
        </w:rPr>
        <w:t>综合化学实验</w:t>
      </w:r>
      <w:r w:rsidR="003B1893">
        <w:rPr>
          <w:rFonts w:ascii="仿宋" w:eastAsia="仿宋" w:hAnsi="仿宋" w:hint="eastAsia"/>
          <w:szCs w:val="21"/>
        </w:rPr>
        <w:t>(</w:t>
      </w:r>
      <w:r w:rsidR="003B1893">
        <w:rPr>
          <w:rFonts w:ascii="仿宋" w:eastAsia="仿宋" w:hAnsi="仿宋"/>
          <w:szCs w:val="21"/>
        </w:rPr>
        <w:t>I)</w:t>
      </w:r>
    </w:p>
    <w:p w14:paraId="6AF7CD99" w14:textId="77777777"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英文课程名称：</w:t>
      </w:r>
      <w:r w:rsidR="001B3C4B" w:rsidRPr="003F2CA0">
        <w:rPr>
          <w:szCs w:val="21"/>
        </w:rPr>
        <w:t xml:space="preserve"> </w:t>
      </w:r>
      <w:r w:rsidR="003B1893">
        <w:rPr>
          <w:szCs w:val="21"/>
        </w:rPr>
        <w:t xml:space="preserve">Comprehensive </w:t>
      </w:r>
      <w:r w:rsidR="001B3C4B" w:rsidRPr="00731506">
        <w:rPr>
          <w:szCs w:val="21"/>
        </w:rPr>
        <w:t>Chemistry</w:t>
      </w:r>
      <w:r w:rsidR="003B1893">
        <w:rPr>
          <w:szCs w:val="21"/>
        </w:rPr>
        <w:t xml:space="preserve"> (I)</w:t>
      </w:r>
    </w:p>
    <w:p w14:paraId="3F975361" w14:textId="77777777" w:rsidR="00C909A8" w:rsidRPr="00731506" w:rsidRDefault="00DC3625" w:rsidP="00B876FA">
      <w:pPr>
        <w:widowControl/>
        <w:ind w:firstLineChars="200" w:firstLine="420"/>
        <w:jc w:val="left"/>
        <w:rPr>
          <w:rFonts w:eastAsia="Times New Roman"/>
          <w:kern w:val="0"/>
          <w:sz w:val="24"/>
        </w:rPr>
      </w:pPr>
      <w:r>
        <w:rPr>
          <w:rFonts w:ascii="仿宋" w:eastAsia="仿宋" w:hAnsi="仿宋" w:hint="eastAsia"/>
          <w:szCs w:val="21"/>
        </w:rPr>
        <w:t>课程号：</w:t>
      </w:r>
      <w:r w:rsidR="001B3C4B" w:rsidRPr="00731506">
        <w:rPr>
          <w:szCs w:val="21"/>
        </w:rPr>
        <w:t>100617</w:t>
      </w:r>
      <w:r w:rsidR="00731506" w:rsidRPr="00731506">
        <w:rPr>
          <w:szCs w:val="21"/>
        </w:rPr>
        <w:t>G</w:t>
      </w:r>
      <w:r w:rsidR="001B3C4B" w:rsidRPr="00731506">
        <w:rPr>
          <w:szCs w:val="21"/>
        </w:rPr>
        <w:t>00</w:t>
      </w:r>
      <w:r w:rsidR="00731506" w:rsidRPr="00731506">
        <w:rPr>
          <w:szCs w:val="21"/>
        </w:rPr>
        <w:t>1</w:t>
      </w:r>
      <w:r>
        <w:rPr>
          <w:rFonts w:ascii="仿宋" w:eastAsia="仿宋" w:hAnsi="仿宋" w:hint="eastAsia"/>
          <w:szCs w:val="21"/>
        </w:rPr>
        <w:t xml:space="preserve">      开课学院：</w:t>
      </w:r>
      <w:r w:rsidR="007844A0">
        <w:rPr>
          <w:rFonts w:ascii="仿宋" w:eastAsia="仿宋" w:hAnsi="仿宋"/>
          <w:szCs w:val="21"/>
        </w:rPr>
        <w:t xml:space="preserve"> </w:t>
      </w:r>
      <w:r w:rsidR="001B3C4B">
        <w:rPr>
          <w:rFonts w:ascii="仿宋" w:eastAsia="仿宋" w:hAnsi="仿宋" w:hint="eastAsia"/>
          <w:szCs w:val="21"/>
        </w:rPr>
        <w:t>理学院</w:t>
      </w:r>
    </w:p>
    <w:p w14:paraId="2B668030" w14:textId="77777777"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总学分：</w:t>
      </w:r>
      <w:r w:rsidR="00B37B21">
        <w:rPr>
          <w:rFonts w:ascii="仿宋" w:eastAsia="仿宋" w:hAnsi="仿宋"/>
          <w:szCs w:val="21"/>
        </w:rPr>
        <w:t xml:space="preserve"> </w:t>
      </w:r>
      <w:r w:rsidR="001C18E8">
        <w:rPr>
          <w:rFonts w:ascii="仿宋" w:eastAsia="仿宋" w:hAnsi="仿宋"/>
          <w:szCs w:val="21"/>
        </w:rPr>
        <w:t>3</w:t>
      </w:r>
      <w:r w:rsidR="00B37B21">
        <w:rPr>
          <w:rFonts w:ascii="仿宋" w:eastAsia="仿宋" w:hAnsi="仿宋"/>
          <w:szCs w:val="21"/>
        </w:rPr>
        <w:t xml:space="preserve"> </w:t>
      </w:r>
      <w:r>
        <w:rPr>
          <w:rFonts w:ascii="仿宋" w:eastAsia="仿宋" w:hAnsi="仿宋" w:hint="eastAsia"/>
          <w:szCs w:val="21"/>
        </w:rPr>
        <w:t xml:space="preserve">                     总学时：</w:t>
      </w:r>
      <w:r w:rsidR="001B3C4B">
        <w:rPr>
          <w:rFonts w:ascii="仿宋" w:eastAsia="仿宋" w:hAnsi="仿宋" w:hint="eastAsia"/>
          <w:szCs w:val="21"/>
        </w:rPr>
        <w:t>4</w:t>
      </w:r>
      <w:r w:rsidR="001C18E8">
        <w:rPr>
          <w:rFonts w:ascii="仿宋" w:eastAsia="仿宋" w:hAnsi="仿宋"/>
          <w:szCs w:val="21"/>
        </w:rPr>
        <w:t>8</w:t>
      </w:r>
    </w:p>
    <w:p w14:paraId="16508403" w14:textId="6A3DA28F" w:rsidR="00C909A8" w:rsidRDefault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虚拟仿真</w:t>
      </w:r>
      <w:r w:rsidR="00DC3625">
        <w:rPr>
          <w:rFonts w:ascii="仿宋" w:eastAsia="仿宋" w:hAnsi="仿宋" w:hint="eastAsia"/>
          <w:szCs w:val="21"/>
        </w:rPr>
        <w:t>实验学时：</w:t>
      </w:r>
      <w:r w:rsidR="00DD45DA">
        <w:rPr>
          <w:rFonts w:ascii="仿宋" w:eastAsia="仿宋" w:hAnsi="仿宋"/>
          <w:szCs w:val="21"/>
        </w:rPr>
        <w:t>0</w:t>
      </w:r>
      <w:r w:rsidR="00DC3625">
        <w:rPr>
          <w:rFonts w:ascii="仿宋" w:eastAsia="仿宋" w:hAnsi="仿宋" w:hint="eastAsia"/>
          <w:szCs w:val="21"/>
        </w:rPr>
        <w:t xml:space="preserve">                     </w:t>
      </w:r>
      <w:r>
        <w:rPr>
          <w:rFonts w:ascii="仿宋" w:eastAsia="仿宋" w:hAnsi="仿宋" w:hint="eastAsia"/>
          <w:szCs w:val="21"/>
        </w:rPr>
        <w:t>实验室实验</w:t>
      </w:r>
      <w:r w:rsidR="00DC3625">
        <w:rPr>
          <w:rFonts w:ascii="仿宋" w:eastAsia="仿宋" w:hAnsi="仿宋" w:hint="eastAsia"/>
          <w:szCs w:val="21"/>
        </w:rPr>
        <w:t>学时：</w:t>
      </w:r>
      <w:r w:rsidR="001C18E8">
        <w:rPr>
          <w:rFonts w:ascii="仿宋" w:eastAsia="仿宋" w:hAnsi="仿宋" w:hint="eastAsia"/>
          <w:szCs w:val="21"/>
        </w:rPr>
        <w:t>2</w:t>
      </w:r>
      <w:r w:rsidR="001C18E8">
        <w:rPr>
          <w:rFonts w:ascii="仿宋" w:eastAsia="仿宋" w:hAnsi="仿宋"/>
          <w:szCs w:val="21"/>
        </w:rPr>
        <w:t>8</w:t>
      </w:r>
    </w:p>
    <w:p w14:paraId="29E52103" w14:textId="77777777"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课程性质（必修/选修）：   </w:t>
      </w:r>
      <w:r w:rsidR="001C18E8">
        <w:rPr>
          <w:rFonts w:ascii="仿宋" w:eastAsia="仿宋" w:hAnsi="仿宋" w:hint="eastAsia"/>
          <w:szCs w:val="21"/>
        </w:rPr>
        <w:t>选</w:t>
      </w:r>
      <w:r w:rsidR="001B3C4B" w:rsidRPr="003F2CA0">
        <w:rPr>
          <w:rFonts w:ascii="仿宋" w:eastAsia="仿宋" w:hAnsi="仿宋" w:hint="eastAsia"/>
          <w:szCs w:val="21"/>
        </w:rPr>
        <w:t>修</w:t>
      </w:r>
    </w:p>
    <w:p w14:paraId="56303339" w14:textId="77777777"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适用专业：</w:t>
      </w:r>
      <w:r w:rsidR="007844A0">
        <w:rPr>
          <w:rFonts w:ascii="仿宋" w:eastAsia="仿宋" w:hAnsi="仿宋"/>
          <w:szCs w:val="21"/>
        </w:rPr>
        <w:t xml:space="preserve"> </w:t>
      </w:r>
      <w:r w:rsidR="00604FC6">
        <w:rPr>
          <w:rFonts w:ascii="仿宋" w:eastAsia="仿宋" w:hAnsi="仿宋" w:hint="eastAsia"/>
          <w:szCs w:val="21"/>
        </w:rPr>
        <w:t>应用化学、</w:t>
      </w:r>
      <w:r w:rsidR="001B3C4B" w:rsidRPr="003F2CA0">
        <w:rPr>
          <w:rFonts w:ascii="仿宋" w:eastAsia="仿宋" w:hAnsi="仿宋" w:hint="eastAsia"/>
          <w:szCs w:val="21"/>
        </w:rPr>
        <w:t>化工专业</w:t>
      </w:r>
    </w:p>
    <w:p w14:paraId="122A0852" w14:textId="77777777"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先修课程：</w:t>
      </w:r>
      <w:r w:rsidR="00604FC6">
        <w:rPr>
          <w:rFonts w:ascii="仿宋" w:eastAsia="仿宋" w:hAnsi="仿宋" w:hint="eastAsia"/>
          <w:szCs w:val="21"/>
        </w:rPr>
        <w:t>无机与分析化学实验、有机化学实验、物理化学实验</w:t>
      </w:r>
    </w:p>
    <w:p w14:paraId="718DF9DE" w14:textId="77777777"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后续课程：</w:t>
      </w:r>
      <w:r w:rsidR="001B3C4B" w:rsidRPr="003F2CA0">
        <w:rPr>
          <w:rFonts w:ascii="仿宋" w:eastAsia="仿宋" w:hAnsi="仿宋" w:hint="eastAsia"/>
          <w:szCs w:val="21"/>
        </w:rPr>
        <w:t>无</w:t>
      </w:r>
    </w:p>
    <w:p w14:paraId="6EB7AFCF" w14:textId="77777777" w:rsidR="00C909A8" w:rsidRDefault="00DC3625" w:rsidP="0081305E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二、课程简介</w:t>
      </w:r>
    </w:p>
    <w:p w14:paraId="17E08346" w14:textId="77777777" w:rsidR="007844A0" w:rsidRDefault="007844A0" w:rsidP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7844A0">
        <w:rPr>
          <w:rFonts w:ascii="仿宋" w:eastAsia="仿宋" w:hAnsi="仿宋" w:hint="eastAsia"/>
          <w:szCs w:val="21"/>
        </w:rPr>
        <w:t>1、课程介绍</w:t>
      </w:r>
    </w:p>
    <w:p w14:paraId="1B18DDA3" w14:textId="77777777" w:rsidR="00002F3B" w:rsidRPr="00002F3B" w:rsidRDefault="006F325B" w:rsidP="00624402">
      <w:pPr>
        <w:pStyle w:val="1"/>
        <w:jc w:val="left"/>
        <w:rPr>
          <w:rFonts w:ascii="仿宋" w:eastAsia="仿宋" w:hAnsi="仿宋"/>
          <w:spacing w:val="-3"/>
          <w:szCs w:val="21"/>
        </w:rPr>
      </w:pPr>
      <w:r w:rsidRPr="00624402">
        <w:rPr>
          <w:rFonts w:ascii="仿宋" w:eastAsia="仿宋" w:hAnsi="仿宋" w:hint="eastAsia"/>
          <w:spacing w:val="-3"/>
          <w:sz w:val="21"/>
          <w:szCs w:val="21"/>
        </w:rPr>
        <w:t>《</w:t>
      </w:r>
      <w:r w:rsidR="00002F3B" w:rsidRPr="00624402">
        <w:rPr>
          <w:rFonts w:ascii="仿宋" w:eastAsia="仿宋" w:hAnsi="仿宋" w:hint="eastAsia"/>
          <w:spacing w:val="-3"/>
          <w:sz w:val="21"/>
          <w:szCs w:val="21"/>
        </w:rPr>
        <w:t>综合</w:t>
      </w:r>
      <w:r w:rsidRPr="00624402">
        <w:rPr>
          <w:rFonts w:ascii="仿宋" w:eastAsia="仿宋" w:hAnsi="仿宋" w:hint="eastAsia"/>
          <w:spacing w:val="-3"/>
          <w:sz w:val="21"/>
          <w:szCs w:val="21"/>
        </w:rPr>
        <w:t>化学</w:t>
      </w:r>
      <w:r w:rsidR="00002F3B" w:rsidRPr="00624402">
        <w:rPr>
          <w:rFonts w:ascii="仿宋" w:eastAsia="仿宋" w:hAnsi="仿宋" w:hint="eastAsia"/>
          <w:spacing w:val="-3"/>
          <w:sz w:val="21"/>
          <w:szCs w:val="21"/>
        </w:rPr>
        <w:t>实验（I）</w:t>
      </w:r>
      <w:r w:rsidRPr="00624402">
        <w:rPr>
          <w:rFonts w:ascii="仿宋" w:eastAsia="仿宋" w:hAnsi="仿宋" w:hint="eastAsia"/>
          <w:spacing w:val="-3"/>
          <w:sz w:val="21"/>
          <w:szCs w:val="21"/>
        </w:rPr>
        <w:t>》</w:t>
      </w:r>
      <w:r w:rsidR="00002F3B" w:rsidRPr="00624402">
        <w:rPr>
          <w:rFonts w:ascii="仿宋" w:eastAsia="仿宋" w:hAnsi="仿宋" w:hint="eastAsia"/>
          <w:spacing w:val="-3"/>
          <w:sz w:val="21"/>
          <w:szCs w:val="21"/>
        </w:rPr>
        <w:t>是一门综合性实验课，它涵盖了无机化学实验、有机化学实验、分析化学实验以及仪器分析实验，是一门</w:t>
      </w:r>
      <w:r w:rsidR="009E1879">
        <w:rPr>
          <w:rFonts w:ascii="仿宋" w:eastAsia="仿宋" w:hAnsi="仿宋" w:hint="eastAsia"/>
          <w:spacing w:val="-3"/>
          <w:sz w:val="21"/>
          <w:szCs w:val="21"/>
        </w:rPr>
        <w:t>面向</w:t>
      </w:r>
      <w:r w:rsidR="00002F3B" w:rsidRPr="00624402">
        <w:rPr>
          <w:rFonts w:ascii="仿宋" w:eastAsia="仿宋" w:hAnsi="仿宋" w:hint="eastAsia"/>
          <w:spacing w:val="-3"/>
          <w:sz w:val="21"/>
          <w:szCs w:val="21"/>
        </w:rPr>
        <w:t>化学与化工专业的选修课。本课程主要包括两部分：理论</w:t>
      </w:r>
      <w:r w:rsidR="00C35565">
        <w:rPr>
          <w:rFonts w:ascii="仿宋" w:eastAsia="仿宋" w:hAnsi="仿宋" w:hint="eastAsia"/>
          <w:spacing w:val="-3"/>
          <w:sz w:val="21"/>
          <w:szCs w:val="21"/>
        </w:rPr>
        <w:t>知识</w:t>
      </w:r>
      <w:r w:rsidR="00002F3B" w:rsidRPr="00624402">
        <w:rPr>
          <w:rFonts w:ascii="仿宋" w:eastAsia="仿宋" w:hAnsi="仿宋" w:hint="eastAsia"/>
          <w:spacing w:val="-3"/>
          <w:sz w:val="21"/>
          <w:szCs w:val="21"/>
        </w:rPr>
        <w:t>讲座和实验操作</w:t>
      </w:r>
      <w:r w:rsidR="007B0363">
        <w:rPr>
          <w:rFonts w:ascii="仿宋" w:eastAsia="仿宋" w:hAnsi="仿宋" w:hint="eastAsia"/>
          <w:spacing w:val="-3"/>
          <w:sz w:val="21"/>
          <w:szCs w:val="21"/>
        </w:rPr>
        <w:t>训练</w:t>
      </w:r>
      <w:r w:rsidR="00002F3B" w:rsidRPr="00624402">
        <w:rPr>
          <w:rFonts w:ascii="仿宋" w:eastAsia="仿宋" w:hAnsi="仿宋" w:hint="eastAsia"/>
          <w:spacing w:val="-3"/>
          <w:sz w:val="21"/>
          <w:szCs w:val="21"/>
        </w:rPr>
        <w:t>，重在培养学生综合运用四大化学理论知识</w:t>
      </w:r>
      <w:r w:rsidR="00B50D13">
        <w:rPr>
          <w:rFonts w:ascii="仿宋" w:eastAsia="仿宋" w:hAnsi="仿宋" w:hint="eastAsia"/>
          <w:spacing w:val="-3"/>
          <w:sz w:val="21"/>
          <w:szCs w:val="21"/>
        </w:rPr>
        <w:t>的</w:t>
      </w:r>
      <w:r w:rsidR="00624402" w:rsidRPr="00624402">
        <w:rPr>
          <w:rFonts w:ascii="仿宋" w:eastAsia="仿宋" w:hAnsi="仿宋" w:hint="eastAsia"/>
          <w:spacing w:val="-3"/>
          <w:sz w:val="21"/>
          <w:szCs w:val="21"/>
        </w:rPr>
        <w:t>能力以及实验操作技能。理论讲授部分包括无机</w:t>
      </w:r>
      <w:r w:rsidR="00095B99">
        <w:rPr>
          <w:rFonts w:ascii="仿宋" w:eastAsia="仿宋" w:hAnsi="仿宋" w:hint="eastAsia"/>
          <w:spacing w:val="-3"/>
          <w:sz w:val="21"/>
          <w:szCs w:val="21"/>
        </w:rPr>
        <w:t>和有机</w:t>
      </w:r>
      <w:r w:rsidR="00624402" w:rsidRPr="00624402">
        <w:rPr>
          <w:rFonts w:ascii="仿宋" w:eastAsia="仿宋" w:hAnsi="仿宋" w:hint="eastAsia"/>
          <w:spacing w:val="-3"/>
          <w:sz w:val="21"/>
          <w:szCs w:val="21"/>
        </w:rPr>
        <w:t>化学中的研究方法与实验技术、仪器分析</w:t>
      </w:r>
      <w:r w:rsidR="00654424" w:rsidRPr="00624402">
        <w:rPr>
          <w:rFonts w:ascii="仿宋" w:eastAsia="仿宋" w:hAnsi="仿宋" w:hint="eastAsia"/>
          <w:spacing w:val="-3"/>
          <w:sz w:val="21"/>
          <w:szCs w:val="21"/>
        </w:rPr>
        <w:t>复杂物质的分离与分析</w:t>
      </w:r>
      <w:r w:rsidR="00654424">
        <w:rPr>
          <w:rFonts w:ascii="仿宋" w:eastAsia="仿宋" w:hAnsi="仿宋" w:hint="eastAsia"/>
          <w:spacing w:val="-3"/>
          <w:sz w:val="21"/>
          <w:szCs w:val="21"/>
        </w:rPr>
        <w:t>相关的</w:t>
      </w:r>
      <w:r w:rsidR="003A10AE">
        <w:rPr>
          <w:rFonts w:ascii="仿宋" w:eastAsia="仿宋" w:hAnsi="仿宋" w:hint="eastAsia"/>
          <w:spacing w:val="-3"/>
          <w:sz w:val="21"/>
          <w:szCs w:val="21"/>
        </w:rPr>
        <w:t>仪器设备操作</w:t>
      </w:r>
      <w:r w:rsidR="00654424">
        <w:rPr>
          <w:rFonts w:ascii="仿宋" w:eastAsia="仿宋" w:hAnsi="仿宋" w:hint="eastAsia"/>
          <w:spacing w:val="-3"/>
          <w:sz w:val="21"/>
          <w:szCs w:val="21"/>
        </w:rPr>
        <w:t>和</w:t>
      </w:r>
      <w:r w:rsidR="003A10AE">
        <w:rPr>
          <w:rFonts w:ascii="仿宋" w:eastAsia="仿宋" w:hAnsi="仿宋" w:hint="eastAsia"/>
          <w:spacing w:val="-3"/>
          <w:sz w:val="21"/>
          <w:szCs w:val="21"/>
        </w:rPr>
        <w:t>谱图分析</w:t>
      </w:r>
      <w:r w:rsidR="00624402" w:rsidRPr="00624402">
        <w:rPr>
          <w:rFonts w:ascii="仿宋" w:eastAsia="仿宋" w:hAnsi="仿宋" w:hint="eastAsia"/>
          <w:spacing w:val="-3"/>
          <w:sz w:val="21"/>
          <w:szCs w:val="21"/>
        </w:rPr>
        <w:t>。实验部分包括四个实验</w:t>
      </w:r>
      <w:r w:rsidR="002C4C9E">
        <w:rPr>
          <w:rFonts w:ascii="仿宋" w:eastAsia="仿宋" w:hAnsi="仿宋" w:hint="eastAsia"/>
          <w:spacing w:val="-3"/>
          <w:sz w:val="21"/>
          <w:szCs w:val="21"/>
        </w:rPr>
        <w:t>内容</w:t>
      </w:r>
      <w:r w:rsidR="00624402" w:rsidRPr="00624402">
        <w:rPr>
          <w:rFonts w:ascii="仿宋" w:eastAsia="仿宋" w:hAnsi="仿宋" w:hint="eastAsia"/>
          <w:spacing w:val="-3"/>
          <w:sz w:val="21"/>
          <w:szCs w:val="21"/>
        </w:rPr>
        <w:t>：</w:t>
      </w:r>
      <w:r w:rsidR="00624402" w:rsidRPr="00624402">
        <w:rPr>
          <w:rFonts w:hint="eastAsia"/>
          <w:sz w:val="21"/>
          <w:szCs w:val="21"/>
        </w:rPr>
        <w:t>草酸合铁酸钾制备及光致分解、从软锰矿制备硫酸锰及其纯度分析、乙二胺合钴手性化合物合成及左右旋分子拆分及鉴定、</w:t>
      </w:r>
      <w:r w:rsidR="00624402" w:rsidRPr="00624402">
        <w:rPr>
          <w:rFonts w:hint="eastAsia"/>
          <w:color w:val="000000"/>
          <w:sz w:val="21"/>
          <w:szCs w:val="21"/>
        </w:rPr>
        <w:t>菠菜中的色素提取、分离及鉴定</w:t>
      </w:r>
      <w:r w:rsidR="00624402">
        <w:rPr>
          <w:rFonts w:hint="eastAsia"/>
          <w:color w:val="000000"/>
          <w:sz w:val="21"/>
          <w:szCs w:val="21"/>
        </w:rPr>
        <w:t>。</w:t>
      </w:r>
    </w:p>
    <w:p w14:paraId="23FB7B73" w14:textId="77777777" w:rsidR="007844A0" w:rsidRDefault="007844A0" w:rsidP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7844A0">
        <w:rPr>
          <w:rFonts w:ascii="仿宋" w:eastAsia="仿宋" w:hAnsi="仿宋" w:hint="eastAsia"/>
          <w:szCs w:val="21"/>
        </w:rPr>
        <w:t>2、哪些实验采用虚拟仿真实验教学、哪些实验在实验室内进行</w:t>
      </w:r>
    </w:p>
    <w:p w14:paraId="01BBBE54" w14:textId="77777777" w:rsidR="00C759EE" w:rsidRPr="00604FC6" w:rsidRDefault="00C759EE" w:rsidP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  <w:highlight w:val="yellow"/>
        </w:rPr>
      </w:pPr>
      <w:r w:rsidRPr="00624402">
        <w:rPr>
          <w:rFonts w:ascii="仿宋" w:eastAsia="仿宋" w:hAnsi="仿宋" w:hint="eastAsia"/>
          <w:szCs w:val="21"/>
        </w:rPr>
        <w:t>选用欧倍尔云课堂里面的仿真实验包括：</w:t>
      </w:r>
      <w:r w:rsidR="00624402" w:rsidRPr="002F6957">
        <w:rPr>
          <w:rFonts w:ascii="仿宋_GB2312" w:eastAsia="仿宋_GB2312" w:hint="eastAsia"/>
          <w:szCs w:val="21"/>
        </w:rPr>
        <w:t>大蒜素的提取与检测</w:t>
      </w:r>
      <w:r w:rsidR="00624402">
        <w:rPr>
          <w:rFonts w:ascii="仿宋_GB2312" w:eastAsia="仿宋_GB2312" w:hint="eastAsia"/>
          <w:szCs w:val="21"/>
        </w:rPr>
        <w:t>；</w:t>
      </w:r>
      <w:r w:rsidR="00624402" w:rsidRPr="00957BF5">
        <w:rPr>
          <w:rFonts w:ascii="仿宋" w:eastAsia="仿宋" w:hAnsi="仿宋" w:hint="eastAsia"/>
          <w:szCs w:val="21"/>
        </w:rPr>
        <w:t>红外吸收光谱仪</w:t>
      </w:r>
      <w:r w:rsidR="00624402">
        <w:rPr>
          <w:rFonts w:ascii="仿宋" w:eastAsia="仿宋" w:hAnsi="仿宋" w:hint="eastAsia"/>
          <w:szCs w:val="21"/>
        </w:rPr>
        <w:t>测定</w:t>
      </w:r>
      <w:ins w:id="2" w:author="kusk" w:date="2020-04-13T16:57:00Z">
        <w:r w:rsidR="00B876FA">
          <w:rPr>
            <w:rFonts w:ascii="仿宋" w:eastAsia="仿宋" w:hAnsi="仿宋" w:hint="eastAsia"/>
            <w:szCs w:val="21"/>
          </w:rPr>
          <w:t>。但是这两个实验不占用课表学时，作为学生进行室内实验的课前预练使用</w:t>
        </w:r>
      </w:ins>
      <w:ins w:id="3" w:author="kusk" w:date="2020-04-13T16:59:00Z">
        <w:r w:rsidR="00B876FA">
          <w:rPr>
            <w:rFonts w:ascii="仿宋" w:eastAsia="仿宋" w:hAnsi="仿宋" w:hint="eastAsia"/>
            <w:szCs w:val="21"/>
          </w:rPr>
          <w:t>。</w:t>
        </w:r>
      </w:ins>
    </w:p>
    <w:p w14:paraId="1A813DF0" w14:textId="77777777" w:rsidR="00075732" w:rsidRPr="007844A0" w:rsidRDefault="00612138" w:rsidP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624402">
        <w:rPr>
          <w:rFonts w:ascii="仿宋" w:eastAsia="仿宋" w:hAnsi="仿宋" w:hint="eastAsia"/>
          <w:szCs w:val="21"/>
        </w:rPr>
        <w:t>实验室内进行的实验：</w:t>
      </w:r>
      <w:r w:rsidR="00624402" w:rsidRPr="00624402">
        <w:rPr>
          <w:rFonts w:hint="eastAsia"/>
          <w:szCs w:val="21"/>
        </w:rPr>
        <w:t>草酸合铁酸钾制备及光致分解、从软锰矿制备硫酸锰及其纯度分析、乙二胺合钴手性化合物合成及左右旋分子拆分及鉴定、</w:t>
      </w:r>
      <w:r w:rsidR="00624402" w:rsidRPr="00624402">
        <w:rPr>
          <w:rFonts w:hint="eastAsia"/>
          <w:color w:val="000000"/>
          <w:szCs w:val="21"/>
        </w:rPr>
        <w:t>菠菜中的色素提取、分离及鉴定</w:t>
      </w:r>
    </w:p>
    <w:p w14:paraId="6B31D41D" w14:textId="77777777" w:rsidR="00C909A8" w:rsidRDefault="00DC3625" w:rsidP="0081305E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 xml:space="preserve">三、课程教学目标 </w:t>
      </w:r>
    </w:p>
    <w:p w14:paraId="71A348A7" w14:textId="77777777"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(</w:t>
      </w:r>
      <w:r>
        <w:rPr>
          <w:rFonts w:ascii="仿宋" w:eastAsia="仿宋" w:hAnsi="仿宋" w:hint="eastAsia"/>
          <w:szCs w:val="21"/>
        </w:rPr>
        <w:t>一</w:t>
      </w:r>
      <w:r>
        <w:rPr>
          <w:rFonts w:ascii="仿宋" w:eastAsia="仿宋" w:hAnsi="仿宋"/>
          <w:szCs w:val="21"/>
        </w:rPr>
        <w:t>)</w:t>
      </w:r>
      <w:r w:rsidR="007844A0">
        <w:rPr>
          <w:rFonts w:ascii="仿宋" w:eastAsia="仿宋" w:hAnsi="仿宋" w:hint="eastAsia"/>
          <w:szCs w:val="21"/>
        </w:rPr>
        <w:t>虚拟仿真实验</w:t>
      </w:r>
      <w:r>
        <w:rPr>
          <w:rFonts w:ascii="仿宋" w:eastAsia="仿宋" w:hAnsi="仿宋" w:hint="eastAsia"/>
          <w:szCs w:val="21"/>
        </w:rPr>
        <w:t>基本要求</w:t>
      </w:r>
    </w:p>
    <w:p w14:paraId="20273312" w14:textId="77777777" w:rsidR="007844A0" w:rsidRDefault="00FC396B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2F6957">
        <w:rPr>
          <w:rFonts w:ascii="仿宋" w:eastAsia="仿宋" w:hAnsi="仿宋" w:hint="eastAsia"/>
          <w:szCs w:val="21"/>
        </w:rPr>
        <w:t>通过虚拟仿真实验掌握</w:t>
      </w:r>
      <w:r w:rsidR="00AB0E4F" w:rsidRPr="002F6957">
        <w:rPr>
          <w:rFonts w:ascii="仿宋" w:eastAsia="仿宋" w:hAnsi="仿宋" w:hint="eastAsia"/>
          <w:szCs w:val="21"/>
        </w:rPr>
        <w:t>各</w:t>
      </w:r>
      <w:r w:rsidRPr="002F6957">
        <w:rPr>
          <w:rFonts w:ascii="仿宋" w:eastAsia="仿宋" w:hAnsi="仿宋" w:hint="eastAsia"/>
          <w:szCs w:val="21"/>
        </w:rPr>
        <w:t>实验的目的、原理、仪器以及基本操作过程，</w:t>
      </w:r>
      <w:r w:rsidR="00AB0E4F" w:rsidRPr="002F6957">
        <w:rPr>
          <w:rFonts w:ascii="仿宋" w:eastAsia="仿宋" w:hAnsi="仿宋" w:hint="eastAsia"/>
          <w:szCs w:val="21"/>
        </w:rPr>
        <w:t>对于实验过程能有初步的认识。</w:t>
      </w:r>
    </w:p>
    <w:p w14:paraId="1ADEEB85" w14:textId="77777777" w:rsidR="00C909A8" w:rsidRDefault="007844A0">
      <w:pPr>
        <w:numPr>
          <w:ilvl w:val="0"/>
          <w:numId w:val="1"/>
        </w:num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虚拟仿真</w:t>
      </w:r>
      <w:r w:rsidR="00DC3625">
        <w:rPr>
          <w:rFonts w:ascii="仿宋" w:eastAsia="仿宋" w:hAnsi="仿宋" w:hint="eastAsia"/>
          <w:szCs w:val="21"/>
        </w:rPr>
        <w:t>实验教学目标</w:t>
      </w:r>
    </w:p>
    <w:p w14:paraId="74FE06B5" w14:textId="77777777" w:rsidR="002F6957" w:rsidRPr="002F6957" w:rsidRDefault="002F6957" w:rsidP="00BB0F01">
      <w:pPr>
        <w:spacing w:line="276" w:lineRule="auto"/>
        <w:ind w:firstLineChars="200" w:firstLine="420"/>
        <w:rPr>
          <w:rFonts w:ascii="仿宋_GB2312" w:eastAsia="仿宋_GB2312"/>
          <w:szCs w:val="21"/>
        </w:rPr>
      </w:pPr>
      <w:r w:rsidRPr="002F6957">
        <w:rPr>
          <w:rFonts w:ascii="仿宋_GB2312" w:eastAsia="仿宋_GB2312" w:hint="eastAsia"/>
          <w:szCs w:val="21"/>
        </w:rPr>
        <w:t>通过</w:t>
      </w:r>
      <w:r w:rsidR="00AB0E4F" w:rsidRPr="002F6957">
        <w:rPr>
          <w:rFonts w:ascii="仿宋_GB2312" w:eastAsia="仿宋_GB2312" w:hint="eastAsia"/>
          <w:szCs w:val="21"/>
        </w:rPr>
        <w:t>掌握</w:t>
      </w:r>
      <w:r w:rsidR="00256543" w:rsidRPr="002F6957">
        <w:rPr>
          <w:rFonts w:ascii="仿宋_GB2312" w:eastAsia="仿宋_GB2312" w:hint="eastAsia"/>
          <w:szCs w:val="21"/>
        </w:rPr>
        <w:t>大蒜素的</w:t>
      </w:r>
      <w:r w:rsidRPr="002F6957">
        <w:rPr>
          <w:rFonts w:ascii="仿宋_GB2312" w:eastAsia="仿宋_GB2312" w:hint="eastAsia"/>
          <w:szCs w:val="21"/>
        </w:rPr>
        <w:t>提取与检测仿真实验，掌握天然产物的提取原理以及实验中涉及的水</w:t>
      </w:r>
      <w:r w:rsidRPr="002F6957">
        <w:rPr>
          <w:rFonts w:ascii="仿宋_GB2312" w:eastAsia="仿宋_GB2312" w:hint="eastAsia"/>
          <w:szCs w:val="21"/>
        </w:rPr>
        <w:lastRenderedPageBreak/>
        <w:t>蒸气蒸馏、萃取等操作。通过红外光谱仪的仿真模拟，掌握红外光谱</w:t>
      </w:r>
      <w:r w:rsidR="00854BBA">
        <w:rPr>
          <w:rFonts w:ascii="仿宋_GB2312" w:eastAsia="仿宋_GB2312"/>
          <w:szCs w:val="21"/>
        </w:rPr>
        <w:t>仪</w:t>
      </w:r>
      <w:r w:rsidR="00B876FA">
        <w:rPr>
          <w:rFonts w:ascii="仿宋_GB2312" w:eastAsia="仿宋_GB2312" w:hint="eastAsia"/>
          <w:szCs w:val="21"/>
        </w:rPr>
        <w:t>测定样品的操作原理</w:t>
      </w:r>
      <w:r w:rsidRPr="002F6957">
        <w:rPr>
          <w:rFonts w:ascii="仿宋_GB2312" w:eastAsia="仿宋_GB2312" w:hint="eastAsia"/>
          <w:szCs w:val="21"/>
        </w:rPr>
        <w:t>以及</w:t>
      </w:r>
      <w:proofErr w:type="spellStart"/>
      <w:r w:rsidRPr="002F6957">
        <w:rPr>
          <w:rFonts w:ascii="仿宋_GB2312" w:eastAsia="仿宋_GB2312"/>
          <w:szCs w:val="21"/>
        </w:rPr>
        <w:t>K</w:t>
      </w:r>
      <w:r w:rsidRPr="002F6957">
        <w:rPr>
          <w:rFonts w:ascii="仿宋_GB2312" w:eastAsia="仿宋_GB2312" w:hint="eastAsia"/>
          <w:szCs w:val="21"/>
        </w:rPr>
        <w:t>B</w:t>
      </w:r>
      <w:r w:rsidRPr="002F6957">
        <w:rPr>
          <w:rFonts w:ascii="仿宋_GB2312" w:eastAsia="仿宋_GB2312"/>
          <w:szCs w:val="21"/>
        </w:rPr>
        <w:t>r</w:t>
      </w:r>
      <w:proofErr w:type="spellEnd"/>
      <w:r w:rsidRPr="002F6957">
        <w:rPr>
          <w:rFonts w:ascii="仿宋_GB2312" w:eastAsia="仿宋_GB2312" w:hint="eastAsia"/>
          <w:szCs w:val="21"/>
        </w:rPr>
        <w:t>压片制作，红外光谱软件的使用。</w:t>
      </w:r>
    </w:p>
    <w:p w14:paraId="50545333" w14:textId="77777777" w:rsidR="00D520AF" w:rsidRPr="00871364" w:rsidRDefault="007844A0" w:rsidP="00D520AF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实验</w:t>
      </w:r>
      <w:r w:rsidR="00871364">
        <w:rPr>
          <w:rFonts w:ascii="仿宋" w:eastAsia="仿宋" w:hAnsi="仿宋"/>
          <w:szCs w:val="21"/>
        </w:rPr>
        <w:t>1</w:t>
      </w:r>
      <w:r w:rsidR="00871364" w:rsidRPr="00871364">
        <w:rPr>
          <w:rFonts w:ascii="仿宋" w:eastAsia="仿宋" w:hAnsi="仿宋" w:hint="eastAsia"/>
          <w:szCs w:val="21"/>
        </w:rPr>
        <w:t>、</w:t>
      </w:r>
      <w:r w:rsidR="008D054B" w:rsidRPr="00957BF5">
        <w:rPr>
          <w:rFonts w:ascii="仿宋" w:eastAsia="仿宋" w:hAnsi="仿宋" w:hint="eastAsia"/>
          <w:szCs w:val="21"/>
        </w:rPr>
        <w:t>大蒜素的常规提取与检测</w:t>
      </w:r>
    </w:p>
    <w:p w14:paraId="4E08B8B3" w14:textId="77777777" w:rsidR="008D054B" w:rsidRDefault="00037261" w:rsidP="008D054B">
      <w:pPr>
        <w:pStyle w:val="a7"/>
        <w:numPr>
          <w:ilvl w:val="0"/>
          <w:numId w:val="2"/>
        </w:numPr>
        <w:spacing w:before="120" w:after="120" w:line="276" w:lineRule="auto"/>
        <w:rPr>
          <w:rFonts w:ascii="仿宋" w:eastAsia="仿宋" w:hAnsi="仿宋"/>
          <w:szCs w:val="21"/>
        </w:rPr>
      </w:pPr>
      <w:r w:rsidRPr="008D054B">
        <w:rPr>
          <w:rFonts w:ascii="仿宋" w:eastAsia="仿宋" w:hAnsi="仿宋" w:hint="eastAsia"/>
          <w:szCs w:val="21"/>
        </w:rPr>
        <w:t>与教学大纲及培养方案对应的培养目标：</w:t>
      </w:r>
    </w:p>
    <w:p w14:paraId="3FA27774" w14:textId="77777777" w:rsidR="008D054B" w:rsidRDefault="008D054B" w:rsidP="007B1655">
      <w:pPr>
        <w:pStyle w:val="a7"/>
        <w:spacing w:before="120" w:after="120" w:line="276" w:lineRule="auto"/>
        <w:ind w:left="114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与教学大纲中对应的实验项目：菠菜中的色素提取、分离及鉴定</w:t>
      </w:r>
    </w:p>
    <w:p w14:paraId="56CD8178" w14:textId="77777777" w:rsidR="00624402" w:rsidRPr="007B1655" w:rsidRDefault="00624402" w:rsidP="007B1655">
      <w:pPr>
        <w:pStyle w:val="a7"/>
        <w:spacing w:before="120" w:after="120" w:line="276" w:lineRule="auto"/>
        <w:ind w:left="114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但是仿真实验的内容不全，因此</w:t>
      </w:r>
      <w:r w:rsidR="00015AA3">
        <w:rPr>
          <w:rFonts w:ascii="仿宋" w:eastAsia="仿宋" w:hAnsi="仿宋" w:hint="eastAsia"/>
          <w:szCs w:val="21"/>
        </w:rPr>
        <w:t>仅</w:t>
      </w:r>
      <w:r>
        <w:rPr>
          <w:rFonts w:ascii="仿宋" w:eastAsia="仿宋" w:hAnsi="仿宋" w:hint="eastAsia"/>
          <w:szCs w:val="21"/>
        </w:rPr>
        <w:t>作为“菠菜中的色素提取、分离及鉴定”实验项目的前期</w:t>
      </w:r>
      <w:r w:rsidR="00B876FA">
        <w:rPr>
          <w:rFonts w:ascii="仿宋" w:eastAsia="仿宋" w:hAnsi="仿宋" w:hint="eastAsia"/>
          <w:szCs w:val="21"/>
        </w:rPr>
        <w:t>预习</w:t>
      </w:r>
      <w:r>
        <w:rPr>
          <w:rFonts w:ascii="仿宋" w:eastAsia="仿宋" w:hAnsi="仿宋" w:hint="eastAsia"/>
          <w:szCs w:val="21"/>
        </w:rPr>
        <w:t>实验</w:t>
      </w:r>
      <w:r w:rsidR="00B876FA">
        <w:rPr>
          <w:rFonts w:ascii="仿宋" w:eastAsia="仿宋" w:hAnsi="仿宋" w:hint="eastAsia"/>
          <w:szCs w:val="21"/>
        </w:rPr>
        <w:t>，固不占用课表学时。</w:t>
      </w:r>
    </w:p>
    <w:p w14:paraId="24ECBAC0" w14:textId="77777777" w:rsidR="008D054B" w:rsidRPr="008D054B" w:rsidRDefault="008D054B" w:rsidP="007B1655">
      <w:pPr>
        <w:pStyle w:val="a7"/>
        <w:spacing w:before="120" w:after="120" w:line="276" w:lineRule="auto"/>
        <w:ind w:left="1140"/>
        <w:rPr>
          <w:rFonts w:ascii="仿宋" w:eastAsia="仿宋" w:hAnsi="仿宋"/>
          <w:szCs w:val="21"/>
        </w:rPr>
      </w:pPr>
      <w:r w:rsidRPr="008D054B">
        <w:rPr>
          <w:rFonts w:ascii="仿宋" w:eastAsia="仿宋" w:hAnsi="仿宋" w:hint="eastAsia"/>
          <w:szCs w:val="21"/>
        </w:rPr>
        <w:t>训练内容：</w:t>
      </w:r>
      <w:r w:rsidR="007B1655">
        <w:rPr>
          <w:rFonts w:ascii="仿宋" w:eastAsia="仿宋" w:hAnsi="仿宋" w:hint="eastAsia"/>
          <w:szCs w:val="21"/>
        </w:rPr>
        <w:t>萃取、水蒸汽蒸馏</w:t>
      </w:r>
    </w:p>
    <w:p w14:paraId="28C52FA5" w14:textId="77777777" w:rsidR="00D520AF" w:rsidRPr="004B7691" w:rsidRDefault="001766E6" w:rsidP="004B7691">
      <w:pPr>
        <w:pStyle w:val="a7"/>
        <w:numPr>
          <w:ilvl w:val="0"/>
          <w:numId w:val="2"/>
        </w:numPr>
        <w:spacing w:before="120" w:after="120" w:line="276" w:lineRule="auto"/>
        <w:rPr>
          <w:rFonts w:ascii="仿宋" w:eastAsia="仿宋" w:hAnsi="仿宋"/>
          <w:szCs w:val="21"/>
        </w:rPr>
      </w:pPr>
      <w:r w:rsidRPr="004B7691">
        <w:rPr>
          <w:rFonts w:ascii="仿宋" w:eastAsia="仿宋" w:hAnsi="仿宋" w:hint="eastAsia"/>
          <w:szCs w:val="21"/>
        </w:rPr>
        <w:t>对学生的掌握内容的要求</w:t>
      </w:r>
      <w:r w:rsidR="00037261" w:rsidRPr="004B7691">
        <w:rPr>
          <w:rFonts w:ascii="仿宋" w:eastAsia="仿宋" w:hAnsi="仿宋" w:hint="eastAsia"/>
          <w:szCs w:val="21"/>
        </w:rPr>
        <w:t>：掌握</w:t>
      </w:r>
      <w:r w:rsidR="004B7691" w:rsidRPr="004B7691">
        <w:rPr>
          <w:rFonts w:ascii="仿宋" w:eastAsia="仿宋" w:hAnsi="仿宋" w:hint="eastAsia"/>
          <w:szCs w:val="21"/>
        </w:rPr>
        <w:t>水蒸汽蒸馏原理及实验操作、掌握萃取的正确操作。</w:t>
      </w:r>
    </w:p>
    <w:p w14:paraId="2FC182E4" w14:textId="77777777" w:rsidR="004B7691" w:rsidRPr="00871364" w:rsidRDefault="004B7691" w:rsidP="004B7691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实验</w:t>
      </w:r>
      <w:r>
        <w:rPr>
          <w:rFonts w:ascii="仿宋" w:eastAsia="仿宋" w:hAnsi="仿宋"/>
          <w:szCs w:val="21"/>
        </w:rPr>
        <w:t>2</w:t>
      </w:r>
      <w:r w:rsidRPr="00871364">
        <w:rPr>
          <w:rFonts w:ascii="仿宋" w:eastAsia="仿宋" w:hAnsi="仿宋" w:hint="eastAsia"/>
          <w:szCs w:val="21"/>
        </w:rPr>
        <w:t>、</w:t>
      </w:r>
      <w:r w:rsidRPr="00957BF5">
        <w:rPr>
          <w:rFonts w:ascii="仿宋" w:eastAsia="仿宋" w:hAnsi="仿宋" w:hint="eastAsia"/>
          <w:szCs w:val="21"/>
        </w:rPr>
        <w:t>红外吸收光谱仪</w:t>
      </w:r>
      <w:r>
        <w:rPr>
          <w:rFonts w:ascii="仿宋" w:eastAsia="仿宋" w:hAnsi="仿宋" w:hint="eastAsia"/>
          <w:szCs w:val="21"/>
        </w:rPr>
        <w:t>测定</w:t>
      </w:r>
    </w:p>
    <w:p w14:paraId="2DC73647" w14:textId="77777777" w:rsidR="004B7691" w:rsidRDefault="004B7691" w:rsidP="00256543">
      <w:pPr>
        <w:pStyle w:val="a7"/>
        <w:numPr>
          <w:ilvl w:val="0"/>
          <w:numId w:val="3"/>
        </w:numPr>
        <w:spacing w:before="120" w:after="120" w:line="276" w:lineRule="auto"/>
        <w:rPr>
          <w:rFonts w:ascii="仿宋" w:eastAsia="仿宋" w:hAnsi="仿宋"/>
          <w:szCs w:val="21"/>
        </w:rPr>
      </w:pPr>
      <w:r w:rsidRPr="008D054B">
        <w:rPr>
          <w:rFonts w:ascii="仿宋" w:eastAsia="仿宋" w:hAnsi="仿宋" w:hint="eastAsia"/>
          <w:szCs w:val="21"/>
        </w:rPr>
        <w:t>与教学大纲及培养方案对应的培养目标：</w:t>
      </w:r>
    </w:p>
    <w:p w14:paraId="4E7A0647" w14:textId="77777777" w:rsidR="004B7691" w:rsidRDefault="004B7691" w:rsidP="00256543">
      <w:pPr>
        <w:pStyle w:val="a7"/>
        <w:spacing w:before="120" w:after="120" w:line="276" w:lineRule="auto"/>
        <w:ind w:left="114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与教学大纲中对应的</w:t>
      </w:r>
      <w:r w:rsidR="00B876FA">
        <w:rPr>
          <w:rFonts w:ascii="仿宋" w:eastAsia="仿宋" w:hAnsi="仿宋" w:hint="eastAsia"/>
          <w:szCs w:val="21"/>
        </w:rPr>
        <w:t>内容</w:t>
      </w:r>
      <w:r>
        <w:rPr>
          <w:rFonts w:ascii="仿宋" w:eastAsia="仿宋" w:hAnsi="仿宋" w:hint="eastAsia"/>
          <w:szCs w:val="21"/>
        </w:rPr>
        <w:t>：</w:t>
      </w:r>
      <w:r w:rsidR="002F6957">
        <w:rPr>
          <w:rFonts w:ascii="仿宋" w:eastAsia="仿宋" w:hAnsi="仿宋" w:hint="eastAsia"/>
          <w:szCs w:val="21"/>
        </w:rPr>
        <w:t>仪器分析技术</w:t>
      </w:r>
      <w:r w:rsidR="00B876FA">
        <w:rPr>
          <w:rFonts w:ascii="仿宋" w:eastAsia="仿宋" w:hAnsi="仿宋" w:hint="eastAsia"/>
          <w:szCs w:val="21"/>
        </w:rPr>
        <w:t>的教学</w:t>
      </w:r>
    </w:p>
    <w:p w14:paraId="3A4FAC62" w14:textId="77777777" w:rsidR="00B876FA" w:rsidRPr="00256543" w:rsidRDefault="00B876FA" w:rsidP="00256543">
      <w:pPr>
        <w:pStyle w:val="a7"/>
        <w:spacing w:before="120" w:after="120" w:line="276" w:lineRule="auto"/>
        <w:ind w:left="114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这个虚拟</w:t>
      </w:r>
      <w:r w:rsidR="00DD2A20">
        <w:rPr>
          <w:rFonts w:ascii="仿宋" w:eastAsia="仿宋" w:hAnsi="仿宋" w:hint="eastAsia"/>
          <w:szCs w:val="21"/>
        </w:rPr>
        <w:t>实验，为理论讲授红外光谱提供直观的实验支撑，固不占用课表学时，作为课前预习使用。</w:t>
      </w:r>
    </w:p>
    <w:p w14:paraId="1D94F63C" w14:textId="77777777" w:rsidR="004B7691" w:rsidRPr="00256543" w:rsidRDefault="004B7691" w:rsidP="00256543">
      <w:pPr>
        <w:pStyle w:val="a7"/>
        <w:numPr>
          <w:ilvl w:val="0"/>
          <w:numId w:val="3"/>
        </w:numPr>
        <w:spacing w:before="120" w:after="120" w:line="276" w:lineRule="auto"/>
        <w:rPr>
          <w:rFonts w:ascii="仿宋" w:eastAsia="仿宋" w:hAnsi="仿宋"/>
          <w:szCs w:val="21"/>
        </w:rPr>
      </w:pPr>
      <w:r w:rsidRPr="004B7691">
        <w:rPr>
          <w:rFonts w:ascii="仿宋" w:eastAsia="仿宋" w:hAnsi="仿宋" w:hint="eastAsia"/>
          <w:szCs w:val="21"/>
        </w:rPr>
        <w:t>对学生的掌握内容的要求：</w:t>
      </w:r>
      <w:r w:rsidR="00256543">
        <w:rPr>
          <w:rFonts w:ascii="仿宋" w:eastAsia="仿宋" w:hAnsi="仿宋" w:hint="eastAsia"/>
          <w:szCs w:val="21"/>
        </w:rPr>
        <w:t>掌握红外光谱仪的测定原理以及熟练仪器的</w:t>
      </w:r>
      <w:r w:rsidR="002F6957">
        <w:rPr>
          <w:rFonts w:ascii="仿宋" w:eastAsia="仿宋" w:hAnsi="仿宋" w:hint="eastAsia"/>
          <w:szCs w:val="21"/>
        </w:rPr>
        <w:t>操作规程</w:t>
      </w:r>
      <w:r w:rsidRPr="004B7691">
        <w:rPr>
          <w:rFonts w:ascii="仿宋" w:eastAsia="仿宋" w:hAnsi="仿宋" w:hint="eastAsia"/>
          <w:szCs w:val="21"/>
        </w:rPr>
        <w:t>。</w:t>
      </w:r>
    </w:p>
    <w:p w14:paraId="76B70BF9" w14:textId="77777777" w:rsidR="00C909A8" w:rsidRDefault="001766E6" w:rsidP="0081305E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四、虚拟仿真实验软件</w:t>
      </w:r>
    </w:p>
    <w:p w14:paraId="675347CA" w14:textId="77777777" w:rsidR="001766E6" w:rsidRPr="00957BF5" w:rsidRDefault="00957BF5" w:rsidP="005A621D">
      <w:pPr>
        <w:pStyle w:val="HTML"/>
        <w:shd w:val="clear" w:color="auto" w:fill="FFFFFF"/>
        <w:rPr>
          <w:rFonts w:ascii="仿宋" w:eastAsia="仿宋" w:hAnsi="仿宋"/>
          <w:szCs w:val="21"/>
        </w:rPr>
      </w:pPr>
      <w:r w:rsidRPr="00957BF5">
        <w:rPr>
          <w:rFonts w:ascii="仿宋" w:eastAsia="仿宋" w:hAnsi="仿宋"/>
          <w:szCs w:val="21"/>
        </w:rPr>
        <w:t xml:space="preserve">    </w:t>
      </w:r>
      <w:r w:rsidR="001766E6" w:rsidRPr="00957BF5">
        <w:rPr>
          <w:rFonts w:ascii="仿宋" w:eastAsia="仿宋" w:hAnsi="仿宋" w:hint="eastAsia"/>
          <w:szCs w:val="21"/>
        </w:rPr>
        <w:t>1、</w:t>
      </w:r>
      <w:r w:rsidR="005A621D" w:rsidRPr="00957BF5">
        <w:rPr>
          <w:rFonts w:ascii="仿宋" w:eastAsia="仿宋" w:hAnsi="仿宋" w:hint="eastAsia"/>
          <w:szCs w:val="21"/>
        </w:rPr>
        <w:t>大蒜素的常规提取与检测</w:t>
      </w:r>
    </w:p>
    <w:p w14:paraId="00F605CD" w14:textId="77777777" w:rsidR="001766E6" w:rsidRPr="00957BF5" w:rsidRDefault="001766E6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957BF5">
        <w:rPr>
          <w:rFonts w:ascii="仿宋" w:eastAsia="仿宋" w:hAnsi="仿宋" w:hint="eastAsia"/>
          <w:szCs w:val="21"/>
        </w:rPr>
        <w:t>2、</w:t>
      </w:r>
      <w:r w:rsidR="005A621D" w:rsidRPr="00957BF5">
        <w:rPr>
          <w:rFonts w:ascii="仿宋" w:eastAsia="仿宋" w:hAnsi="仿宋" w:hint="eastAsia"/>
          <w:szCs w:val="21"/>
        </w:rPr>
        <w:t>红外</w:t>
      </w:r>
      <w:r w:rsidR="00957BF5" w:rsidRPr="00957BF5">
        <w:rPr>
          <w:rFonts w:ascii="仿宋" w:eastAsia="仿宋" w:hAnsi="仿宋" w:hint="eastAsia"/>
          <w:szCs w:val="21"/>
        </w:rPr>
        <w:t>吸收</w:t>
      </w:r>
      <w:r w:rsidR="005A621D" w:rsidRPr="00957BF5">
        <w:rPr>
          <w:rFonts w:ascii="仿宋" w:eastAsia="仿宋" w:hAnsi="仿宋" w:hint="eastAsia"/>
          <w:szCs w:val="21"/>
        </w:rPr>
        <w:t>光谱仪</w:t>
      </w:r>
      <w:r w:rsidR="00957BF5" w:rsidRPr="00957BF5">
        <w:rPr>
          <w:rFonts w:ascii="仿宋" w:eastAsia="仿宋" w:hAnsi="仿宋" w:hint="eastAsia"/>
          <w:szCs w:val="21"/>
        </w:rPr>
        <w:t>仿真软件</w:t>
      </w:r>
    </w:p>
    <w:p w14:paraId="79492EC9" w14:textId="77777777" w:rsidR="00C909A8" w:rsidRDefault="00DC3625" w:rsidP="0081305E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五、</w:t>
      </w:r>
      <w:r w:rsidR="001766E6">
        <w:rPr>
          <w:rFonts w:ascii="仿宋" w:eastAsia="仿宋" w:hAnsi="仿宋" w:hint="eastAsia"/>
          <w:b/>
          <w:szCs w:val="21"/>
          <w:lang w:val="en-GB"/>
        </w:rPr>
        <w:t>虚拟仿真</w:t>
      </w:r>
      <w:r>
        <w:rPr>
          <w:rFonts w:ascii="仿宋" w:eastAsia="仿宋" w:hAnsi="仿宋" w:hint="eastAsia"/>
          <w:b/>
          <w:szCs w:val="21"/>
          <w:lang w:val="en-GB"/>
        </w:rPr>
        <w:t>实验内容与学时分配</w:t>
      </w:r>
    </w:p>
    <w:tbl>
      <w:tblPr>
        <w:tblW w:w="8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85"/>
        <w:gridCol w:w="1828"/>
        <w:gridCol w:w="1417"/>
        <w:gridCol w:w="709"/>
        <w:gridCol w:w="709"/>
        <w:gridCol w:w="719"/>
      </w:tblGrid>
      <w:tr w:rsidR="001766E6" w14:paraId="343E8024" w14:textId="77777777" w:rsidTr="001766E6">
        <w:trPr>
          <w:trHeight w:val="1022"/>
          <w:jc w:val="center"/>
        </w:trPr>
        <w:tc>
          <w:tcPr>
            <w:tcW w:w="1276" w:type="dxa"/>
            <w:vAlign w:val="center"/>
          </w:tcPr>
          <w:p w14:paraId="0794C066" w14:textId="77777777" w:rsidR="001766E6" w:rsidRPr="004A6121" w:rsidRDefault="001766E6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序号</w:t>
            </w:r>
          </w:p>
        </w:tc>
        <w:tc>
          <w:tcPr>
            <w:tcW w:w="1785" w:type="dxa"/>
            <w:vAlign w:val="center"/>
          </w:tcPr>
          <w:p w14:paraId="70A5ACF1" w14:textId="77777777" w:rsidR="001766E6" w:rsidRPr="004A6121" w:rsidRDefault="001766E6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实验项目名称</w:t>
            </w:r>
          </w:p>
        </w:tc>
        <w:tc>
          <w:tcPr>
            <w:tcW w:w="1828" w:type="dxa"/>
            <w:vAlign w:val="center"/>
          </w:tcPr>
          <w:p w14:paraId="1EE899FB" w14:textId="77777777" w:rsidR="001766E6" w:rsidRPr="004A6121" w:rsidRDefault="001766E6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主要内容</w:t>
            </w:r>
          </w:p>
        </w:tc>
        <w:tc>
          <w:tcPr>
            <w:tcW w:w="1417" w:type="dxa"/>
            <w:vAlign w:val="center"/>
          </w:tcPr>
          <w:p w14:paraId="5C67F28C" w14:textId="77777777" w:rsidR="001766E6" w:rsidRPr="004A6121" w:rsidRDefault="001766E6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实验仪器名称</w:t>
            </w:r>
          </w:p>
        </w:tc>
        <w:tc>
          <w:tcPr>
            <w:tcW w:w="709" w:type="dxa"/>
            <w:vAlign w:val="center"/>
          </w:tcPr>
          <w:p w14:paraId="1AD0BFD3" w14:textId="77777777" w:rsidR="001766E6" w:rsidRPr="004A6121" w:rsidRDefault="001766E6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实验类型</w:t>
            </w:r>
          </w:p>
        </w:tc>
        <w:tc>
          <w:tcPr>
            <w:tcW w:w="709" w:type="dxa"/>
            <w:vAlign w:val="center"/>
          </w:tcPr>
          <w:p w14:paraId="555BC8C2" w14:textId="77777777" w:rsidR="001766E6" w:rsidRPr="004A6121" w:rsidRDefault="001766E6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实验类别</w:t>
            </w:r>
          </w:p>
        </w:tc>
        <w:tc>
          <w:tcPr>
            <w:tcW w:w="719" w:type="dxa"/>
            <w:vAlign w:val="center"/>
          </w:tcPr>
          <w:p w14:paraId="3D31A2C7" w14:textId="77777777" w:rsidR="001766E6" w:rsidRPr="004A6121" w:rsidRDefault="001766E6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实验学时</w:t>
            </w:r>
          </w:p>
        </w:tc>
      </w:tr>
      <w:tr w:rsidR="002C2845" w:rsidRPr="001766E6" w14:paraId="2D53FFFB" w14:textId="77777777" w:rsidTr="001766E6">
        <w:trPr>
          <w:trHeight w:val="1058"/>
          <w:jc w:val="center"/>
        </w:trPr>
        <w:tc>
          <w:tcPr>
            <w:tcW w:w="1276" w:type="dxa"/>
            <w:vAlign w:val="center"/>
          </w:tcPr>
          <w:p w14:paraId="5CC6A25E" w14:textId="77777777" w:rsidR="002C2845" w:rsidRPr="003130A3" w:rsidRDefault="002C2845" w:rsidP="002C2845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3130A3"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1785" w:type="dxa"/>
            <w:vAlign w:val="center"/>
          </w:tcPr>
          <w:p w14:paraId="4B4FE051" w14:textId="77777777" w:rsidR="002C2845" w:rsidRPr="00CE36FC" w:rsidRDefault="00957BF5" w:rsidP="00CE36FC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 w:rsidRPr="00957BF5">
              <w:rPr>
                <w:rFonts w:ascii="仿宋" w:eastAsia="仿宋" w:hAnsi="仿宋" w:hint="eastAsia"/>
                <w:szCs w:val="21"/>
              </w:rPr>
              <w:t>大蒜素的常规提取与检测</w:t>
            </w:r>
          </w:p>
        </w:tc>
        <w:tc>
          <w:tcPr>
            <w:tcW w:w="1828" w:type="dxa"/>
            <w:vAlign w:val="center"/>
          </w:tcPr>
          <w:p w14:paraId="525D5A0B" w14:textId="77777777" w:rsidR="002C2845" w:rsidRPr="00CE36FC" w:rsidRDefault="00957BF5" w:rsidP="00CE36FC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掌握</w:t>
            </w:r>
            <w:r w:rsidR="00331B00">
              <w:rPr>
                <w:rFonts w:ascii="仿宋" w:eastAsia="仿宋" w:hAnsi="仿宋" w:hint="eastAsia"/>
                <w:sz w:val="20"/>
                <w:szCs w:val="21"/>
              </w:rPr>
              <w:t>用</w:t>
            </w:r>
            <w:r>
              <w:rPr>
                <w:rFonts w:ascii="仿宋" w:eastAsia="仿宋" w:hAnsi="仿宋" w:hint="eastAsia"/>
                <w:sz w:val="20"/>
                <w:szCs w:val="21"/>
              </w:rPr>
              <w:t>水提取大蒜素的方法</w:t>
            </w:r>
          </w:p>
        </w:tc>
        <w:tc>
          <w:tcPr>
            <w:tcW w:w="1417" w:type="dxa"/>
            <w:vAlign w:val="center"/>
          </w:tcPr>
          <w:p w14:paraId="625430EF" w14:textId="77777777" w:rsidR="002C2845" w:rsidRPr="00CE36FC" w:rsidRDefault="00957BF5" w:rsidP="00CE36FC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电子天平、水浴锅、冷凝管、电热套、分液漏斗等</w:t>
            </w:r>
          </w:p>
        </w:tc>
        <w:tc>
          <w:tcPr>
            <w:tcW w:w="709" w:type="dxa"/>
            <w:vAlign w:val="center"/>
          </w:tcPr>
          <w:p w14:paraId="52E631F7" w14:textId="77777777" w:rsidR="002C2845" w:rsidRPr="00CE36FC" w:rsidRDefault="00957BF5" w:rsidP="00CE36FC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综合</w:t>
            </w:r>
            <w:r w:rsidR="002C2845" w:rsidRPr="00CE36FC">
              <w:rPr>
                <w:rFonts w:ascii="仿宋" w:eastAsia="仿宋" w:hAnsi="仿宋"/>
                <w:sz w:val="20"/>
                <w:szCs w:val="21"/>
              </w:rPr>
              <w:t>性</w:t>
            </w:r>
          </w:p>
        </w:tc>
        <w:tc>
          <w:tcPr>
            <w:tcW w:w="709" w:type="dxa"/>
            <w:vAlign w:val="center"/>
          </w:tcPr>
          <w:p w14:paraId="6417B535" w14:textId="77777777" w:rsidR="002C2845" w:rsidRPr="00CE36FC" w:rsidRDefault="00256543" w:rsidP="00CE36FC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仿真</w:t>
            </w:r>
          </w:p>
        </w:tc>
        <w:tc>
          <w:tcPr>
            <w:tcW w:w="719" w:type="dxa"/>
            <w:vAlign w:val="center"/>
          </w:tcPr>
          <w:p w14:paraId="7C8FA258" w14:textId="77777777" w:rsidR="002C2845" w:rsidRPr="00CE36FC" w:rsidRDefault="00DD2A20" w:rsidP="0042573C">
            <w:pPr>
              <w:spacing w:before="120" w:after="120" w:line="276" w:lineRule="auto"/>
              <w:ind w:firstLineChars="100" w:firstLine="200"/>
              <w:jc w:val="left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/>
                <w:sz w:val="20"/>
                <w:szCs w:val="21"/>
              </w:rPr>
              <w:t>0</w:t>
            </w:r>
          </w:p>
        </w:tc>
      </w:tr>
      <w:tr w:rsidR="00CE36FC" w14:paraId="541DFF91" w14:textId="77777777" w:rsidTr="001766E6">
        <w:trPr>
          <w:trHeight w:val="448"/>
          <w:jc w:val="center"/>
        </w:trPr>
        <w:tc>
          <w:tcPr>
            <w:tcW w:w="1276" w:type="dxa"/>
            <w:vAlign w:val="center"/>
          </w:tcPr>
          <w:p w14:paraId="0A901D53" w14:textId="77777777" w:rsidR="00CE36FC" w:rsidRPr="003130A3" w:rsidRDefault="00CE36FC" w:rsidP="00CE36F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3130A3"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1785" w:type="dxa"/>
            <w:vAlign w:val="center"/>
          </w:tcPr>
          <w:p w14:paraId="55C1A429" w14:textId="77777777" w:rsidR="00CE36FC" w:rsidRPr="00CE36FC" w:rsidRDefault="00957BF5" w:rsidP="00CE36FC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 w:rsidRPr="00957BF5">
              <w:rPr>
                <w:rFonts w:ascii="仿宋" w:eastAsia="仿宋" w:hAnsi="仿宋" w:hint="eastAsia"/>
                <w:szCs w:val="21"/>
              </w:rPr>
              <w:t>红外吸收光谱仪</w:t>
            </w:r>
            <w:r w:rsidR="004B7691">
              <w:rPr>
                <w:rFonts w:ascii="仿宋" w:eastAsia="仿宋" w:hAnsi="仿宋" w:hint="eastAsia"/>
                <w:szCs w:val="21"/>
              </w:rPr>
              <w:t>测定</w:t>
            </w:r>
          </w:p>
        </w:tc>
        <w:tc>
          <w:tcPr>
            <w:tcW w:w="1828" w:type="dxa"/>
            <w:vAlign w:val="center"/>
          </w:tcPr>
          <w:p w14:paraId="00C39CC7" w14:textId="77777777" w:rsidR="00CE36FC" w:rsidRPr="00CE36FC" w:rsidRDefault="00CE36FC" w:rsidP="003A10AE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 w:rsidRPr="00CE36FC">
              <w:rPr>
                <w:rFonts w:ascii="仿宋" w:eastAsia="仿宋" w:hAnsi="仿宋" w:hint="eastAsia"/>
                <w:sz w:val="20"/>
                <w:szCs w:val="21"/>
              </w:rPr>
              <w:t>掌握</w:t>
            </w:r>
            <w:r w:rsidR="00957BF5">
              <w:rPr>
                <w:rFonts w:ascii="仿宋" w:eastAsia="仿宋" w:hAnsi="仿宋" w:hint="eastAsia"/>
                <w:sz w:val="20"/>
                <w:szCs w:val="21"/>
              </w:rPr>
              <w:t>红外光谱测定过程中涉及的</w:t>
            </w:r>
            <w:r w:rsidR="003A10AE">
              <w:rPr>
                <w:rFonts w:ascii="仿宋" w:eastAsia="仿宋" w:hAnsi="仿宋" w:hint="eastAsia"/>
                <w:sz w:val="20"/>
                <w:szCs w:val="21"/>
              </w:rPr>
              <w:t>样品处理——</w:t>
            </w:r>
            <w:proofErr w:type="spellStart"/>
            <w:r w:rsidR="00957BF5">
              <w:rPr>
                <w:rFonts w:ascii="仿宋" w:eastAsia="仿宋" w:hAnsi="仿宋" w:hint="eastAsia"/>
                <w:sz w:val="20"/>
                <w:szCs w:val="21"/>
              </w:rPr>
              <w:t>KBr</w:t>
            </w:r>
            <w:proofErr w:type="spellEnd"/>
            <w:r w:rsidR="00957BF5">
              <w:rPr>
                <w:rFonts w:ascii="仿宋" w:eastAsia="仿宋" w:hAnsi="仿宋" w:hint="eastAsia"/>
                <w:sz w:val="20"/>
                <w:szCs w:val="21"/>
              </w:rPr>
              <w:t>压片的制备、仪器以及</w:t>
            </w:r>
            <w:r w:rsidR="00854BBA">
              <w:rPr>
                <w:rFonts w:ascii="仿宋" w:eastAsia="仿宋" w:hAnsi="仿宋" w:hint="eastAsia"/>
                <w:sz w:val="20"/>
                <w:szCs w:val="21"/>
              </w:rPr>
              <w:t>谱图分析、</w:t>
            </w:r>
            <w:r w:rsidR="00957BF5">
              <w:rPr>
                <w:rFonts w:ascii="仿宋" w:eastAsia="仿宋" w:hAnsi="仿宋" w:hint="eastAsia"/>
                <w:sz w:val="20"/>
                <w:szCs w:val="21"/>
              </w:rPr>
              <w:t>数据处理</w:t>
            </w:r>
          </w:p>
        </w:tc>
        <w:tc>
          <w:tcPr>
            <w:tcW w:w="1417" w:type="dxa"/>
            <w:vAlign w:val="center"/>
          </w:tcPr>
          <w:p w14:paraId="6B6236A3" w14:textId="77777777" w:rsidR="00CE36FC" w:rsidRPr="00CE36FC" w:rsidRDefault="00957BF5" w:rsidP="00CE36FC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红外光谱仪、压片机、</w:t>
            </w:r>
          </w:p>
        </w:tc>
        <w:tc>
          <w:tcPr>
            <w:tcW w:w="709" w:type="dxa"/>
            <w:vAlign w:val="center"/>
          </w:tcPr>
          <w:p w14:paraId="31D6FBD6" w14:textId="77777777" w:rsidR="00CE36FC" w:rsidRPr="003F2CA0" w:rsidRDefault="00CE36FC" w:rsidP="00CE36FC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Cs w:val="21"/>
              </w:rPr>
            </w:pPr>
            <w:r w:rsidRPr="003F2CA0">
              <w:rPr>
                <w:rFonts w:ascii="仿宋" w:eastAsia="仿宋" w:hAnsi="仿宋"/>
                <w:szCs w:val="21"/>
              </w:rPr>
              <w:t>综合性</w:t>
            </w:r>
          </w:p>
        </w:tc>
        <w:tc>
          <w:tcPr>
            <w:tcW w:w="709" w:type="dxa"/>
            <w:vAlign w:val="center"/>
          </w:tcPr>
          <w:p w14:paraId="1F88000F" w14:textId="77777777" w:rsidR="00CE36FC" w:rsidRPr="003F2CA0" w:rsidRDefault="00256543" w:rsidP="00CE36FC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仿真</w:t>
            </w:r>
          </w:p>
        </w:tc>
        <w:tc>
          <w:tcPr>
            <w:tcW w:w="719" w:type="dxa"/>
            <w:vAlign w:val="center"/>
          </w:tcPr>
          <w:p w14:paraId="3F770595" w14:textId="77777777" w:rsidR="00CE36FC" w:rsidRPr="003F2CA0" w:rsidRDefault="00DD2A20" w:rsidP="00CE36FC">
            <w:pPr>
              <w:snapToGrid w:val="0"/>
              <w:spacing w:line="264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0</w:t>
            </w:r>
          </w:p>
        </w:tc>
      </w:tr>
    </w:tbl>
    <w:p w14:paraId="1DE240BC" w14:textId="77777777" w:rsidR="00C909A8" w:rsidRDefault="00C909A8" w:rsidP="0042573C">
      <w:pPr>
        <w:spacing w:before="120" w:after="120" w:line="276" w:lineRule="auto"/>
        <w:rPr>
          <w:rFonts w:ascii="仿宋" w:eastAsia="仿宋" w:hAnsi="仿宋"/>
          <w:szCs w:val="21"/>
        </w:rPr>
      </w:pPr>
    </w:p>
    <w:p w14:paraId="0BDA24B9" w14:textId="77777777" w:rsidR="00C909A8" w:rsidRDefault="00DC3625" w:rsidP="0081305E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六、考核方式</w:t>
      </w:r>
    </w:p>
    <w:p w14:paraId="4ABF7811" w14:textId="77777777" w:rsidR="003130A3" w:rsidRPr="00871364" w:rsidRDefault="003130A3" w:rsidP="003130A3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(1)</w:t>
      </w:r>
      <w:r w:rsidR="001766E6" w:rsidRPr="00871364">
        <w:rPr>
          <w:rFonts w:ascii="仿宋" w:eastAsia="仿宋" w:hAnsi="仿宋"/>
          <w:szCs w:val="21"/>
        </w:rPr>
        <w:t xml:space="preserve"> </w:t>
      </w:r>
      <w:r w:rsidR="001766E6">
        <w:rPr>
          <w:rFonts w:ascii="仿宋" w:eastAsia="仿宋" w:hAnsi="仿宋" w:hint="eastAsia"/>
          <w:szCs w:val="21"/>
        </w:rPr>
        <w:t>方式</w:t>
      </w:r>
      <w:r w:rsidR="00C51183">
        <w:rPr>
          <w:rFonts w:ascii="仿宋" w:eastAsia="仿宋" w:hAnsi="仿宋" w:hint="eastAsia"/>
          <w:szCs w:val="21"/>
        </w:rPr>
        <w:t>：提交实验报告、虚拟仿真实验操作评分</w:t>
      </w:r>
    </w:p>
    <w:p w14:paraId="2E6DFA1F" w14:textId="77777777" w:rsidR="003130A3" w:rsidRDefault="003130A3" w:rsidP="003130A3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(2)</w:t>
      </w:r>
      <w:r w:rsidR="001766E6">
        <w:rPr>
          <w:rFonts w:ascii="仿宋" w:eastAsia="仿宋" w:hAnsi="仿宋" w:hint="eastAsia"/>
          <w:szCs w:val="21"/>
        </w:rPr>
        <w:t xml:space="preserve"> 比例</w:t>
      </w:r>
      <w:r w:rsidR="00EC4E95">
        <w:rPr>
          <w:rFonts w:ascii="仿宋" w:eastAsia="仿宋" w:hAnsi="仿宋" w:hint="eastAsia"/>
          <w:szCs w:val="21"/>
        </w:rPr>
        <w:t>：占期末总成绩的</w:t>
      </w:r>
      <w:r w:rsidR="00DD2A20">
        <w:rPr>
          <w:rFonts w:ascii="仿宋" w:eastAsia="仿宋" w:hAnsi="仿宋"/>
          <w:szCs w:val="21"/>
        </w:rPr>
        <w:t>5</w:t>
      </w:r>
      <w:r w:rsidR="00EC4E95">
        <w:rPr>
          <w:rFonts w:ascii="仿宋" w:eastAsia="仿宋" w:hAnsi="仿宋" w:hint="eastAsia"/>
          <w:szCs w:val="21"/>
        </w:rPr>
        <w:t>%</w:t>
      </w:r>
    </w:p>
    <w:p w14:paraId="4C2137D9" w14:textId="77777777" w:rsidR="00BF5D6B" w:rsidRDefault="00BF5D6B" w:rsidP="0081305E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七、参考材料</w:t>
      </w:r>
    </w:p>
    <w:p w14:paraId="31686FB4" w14:textId="77777777" w:rsidR="00BF5D6B" w:rsidRDefault="00C006B3" w:rsidP="003130A3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欧倍尔提供的软件操作所有介绍</w:t>
      </w:r>
    </w:p>
    <w:p w14:paraId="0E920723" w14:textId="77777777" w:rsidR="00C909A8" w:rsidRDefault="00BF5D6B" w:rsidP="0081305E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八</w:t>
      </w:r>
      <w:r w:rsidR="001766E6">
        <w:rPr>
          <w:rFonts w:ascii="仿宋" w:eastAsia="仿宋" w:hAnsi="仿宋" w:hint="eastAsia"/>
          <w:b/>
          <w:szCs w:val="21"/>
          <w:lang w:val="en-GB"/>
        </w:rPr>
        <w:t>、</w:t>
      </w:r>
      <w:r w:rsidR="00C61E5F">
        <w:rPr>
          <w:rFonts w:ascii="仿宋" w:eastAsia="仿宋" w:hAnsi="仿宋" w:hint="eastAsia"/>
          <w:b/>
          <w:szCs w:val="21"/>
          <w:lang w:val="en-GB"/>
        </w:rPr>
        <w:t>条件限制预案</w:t>
      </w:r>
    </w:p>
    <w:p w14:paraId="13288CC7" w14:textId="77777777" w:rsidR="00C61E5F" w:rsidRPr="00C61E5F" w:rsidRDefault="00C61E5F" w:rsidP="00C61E5F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  <w:lang w:val="en-GB"/>
        </w:rPr>
      </w:pPr>
      <w:r w:rsidRPr="00C61E5F">
        <w:rPr>
          <w:rFonts w:ascii="仿宋" w:eastAsia="仿宋" w:hAnsi="仿宋" w:hint="eastAsia"/>
          <w:szCs w:val="21"/>
          <w:lang w:val="en-GB"/>
        </w:rPr>
        <w:t>对于有网络及设备条件限制</w:t>
      </w:r>
      <w:r>
        <w:rPr>
          <w:rFonts w:ascii="仿宋" w:eastAsia="仿宋" w:hAnsi="仿宋" w:hint="eastAsia"/>
          <w:szCs w:val="21"/>
          <w:lang w:val="en-GB"/>
        </w:rPr>
        <w:t>的学生，可于虚拟仿真实验课开课前发邮件申请正式开学后上</w:t>
      </w:r>
      <w:r w:rsidR="008D054B">
        <w:rPr>
          <w:rFonts w:ascii="仿宋" w:eastAsia="仿宋" w:hAnsi="仿宋" w:hint="eastAsia"/>
          <w:szCs w:val="21"/>
          <w:lang w:val="en-GB"/>
        </w:rPr>
        <w:t>完成该部分的</w:t>
      </w:r>
      <w:r>
        <w:rPr>
          <w:rFonts w:ascii="仿宋" w:eastAsia="仿宋" w:hAnsi="仿宋" w:hint="eastAsia"/>
          <w:szCs w:val="21"/>
          <w:lang w:val="en-GB"/>
        </w:rPr>
        <w:t>实验</w:t>
      </w:r>
      <w:r w:rsidR="008D054B">
        <w:rPr>
          <w:rFonts w:ascii="仿宋" w:eastAsia="仿宋" w:hAnsi="仿宋" w:hint="eastAsia"/>
          <w:szCs w:val="21"/>
          <w:lang w:val="en-GB"/>
        </w:rPr>
        <w:t>内。</w:t>
      </w:r>
      <w:r w:rsidR="00DB3518">
        <w:rPr>
          <w:rFonts w:ascii="仿宋" w:eastAsia="仿宋" w:hAnsi="仿宋" w:hint="eastAsia"/>
          <w:szCs w:val="21"/>
          <w:lang w:val="en-GB"/>
        </w:rPr>
        <w:t>学生返校后依然需要做四个室内的实验。</w:t>
      </w:r>
    </w:p>
    <w:sectPr w:rsidR="00C61E5F" w:rsidRPr="00C61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61F4A" w14:textId="77777777" w:rsidR="007B2916" w:rsidRDefault="007B2916" w:rsidP="00925B03">
      <w:r>
        <w:separator/>
      </w:r>
    </w:p>
  </w:endnote>
  <w:endnote w:type="continuationSeparator" w:id="0">
    <w:p w14:paraId="002EFC28" w14:textId="77777777" w:rsidR="007B2916" w:rsidRDefault="007B2916" w:rsidP="00925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Microsoft Ya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swiss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BCEFEA" w14:textId="77777777" w:rsidR="007B2916" w:rsidRDefault="007B2916" w:rsidP="00925B03">
      <w:r>
        <w:separator/>
      </w:r>
    </w:p>
  </w:footnote>
  <w:footnote w:type="continuationSeparator" w:id="0">
    <w:p w14:paraId="37E76848" w14:textId="77777777" w:rsidR="007B2916" w:rsidRDefault="007B2916" w:rsidP="00925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D1CE2"/>
    <w:multiLevelType w:val="hybridMultilevel"/>
    <w:tmpl w:val="A0D45A52"/>
    <w:lvl w:ilvl="0" w:tplc="04090011">
      <w:start w:val="1"/>
      <w:numFmt w:val="decimal"/>
      <w:lvlText w:val="%1)"/>
      <w:lvlJc w:val="left"/>
      <w:pPr>
        <w:ind w:left="1860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>
    <w:nsid w:val="116053CD"/>
    <w:multiLevelType w:val="hybridMultilevel"/>
    <w:tmpl w:val="13980154"/>
    <w:lvl w:ilvl="0" w:tplc="A46431A6">
      <w:start w:val="1"/>
      <w:numFmt w:val="decimal"/>
      <w:lvlText w:val="（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4B70E65"/>
    <w:multiLevelType w:val="hybridMultilevel"/>
    <w:tmpl w:val="3C52764E"/>
    <w:lvl w:ilvl="0" w:tplc="A46431A6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8D324AF"/>
    <w:multiLevelType w:val="hybridMultilevel"/>
    <w:tmpl w:val="1CC88524"/>
    <w:lvl w:ilvl="0" w:tplc="04090011">
      <w:start w:val="1"/>
      <w:numFmt w:val="decimal"/>
      <w:lvlText w:val="%1)"/>
      <w:lvlJc w:val="left"/>
      <w:pPr>
        <w:ind w:left="1860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">
    <w:nsid w:val="581F1C74"/>
    <w:multiLevelType w:val="singleLevel"/>
    <w:tmpl w:val="581F1C74"/>
    <w:lvl w:ilvl="0">
      <w:start w:val="2"/>
      <w:numFmt w:val="chineseCounting"/>
      <w:suff w:val="nothing"/>
      <w:lvlText w:val="(%1)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usk">
    <w15:presenceInfo w15:providerId="AD" w15:userId="S::kusk@office2016.club::dbad4748-8002-4e3a-ae5e-c79113a66f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1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96166"/>
    <w:rsid w:val="00002F3B"/>
    <w:rsid w:val="00015AA3"/>
    <w:rsid w:val="00037261"/>
    <w:rsid w:val="00075732"/>
    <w:rsid w:val="00095B99"/>
    <w:rsid w:val="000A7A9C"/>
    <w:rsid w:val="00125A92"/>
    <w:rsid w:val="0014692D"/>
    <w:rsid w:val="0015161A"/>
    <w:rsid w:val="00160646"/>
    <w:rsid w:val="00162598"/>
    <w:rsid w:val="00171DB2"/>
    <w:rsid w:val="001766E6"/>
    <w:rsid w:val="00185B23"/>
    <w:rsid w:val="001B3C4B"/>
    <w:rsid w:val="001C18E8"/>
    <w:rsid w:val="00256543"/>
    <w:rsid w:val="0026796D"/>
    <w:rsid w:val="002B3D49"/>
    <w:rsid w:val="002C2845"/>
    <w:rsid w:val="002C4C9E"/>
    <w:rsid w:val="002F6957"/>
    <w:rsid w:val="003130A3"/>
    <w:rsid w:val="00331B00"/>
    <w:rsid w:val="00353778"/>
    <w:rsid w:val="003A10AE"/>
    <w:rsid w:val="003A3717"/>
    <w:rsid w:val="003B1893"/>
    <w:rsid w:val="003F00C1"/>
    <w:rsid w:val="00425287"/>
    <w:rsid w:val="0042573C"/>
    <w:rsid w:val="00435FFB"/>
    <w:rsid w:val="00467BDD"/>
    <w:rsid w:val="00473BAC"/>
    <w:rsid w:val="004A6121"/>
    <w:rsid w:val="004B7691"/>
    <w:rsid w:val="004E4C0C"/>
    <w:rsid w:val="005642B4"/>
    <w:rsid w:val="005A621D"/>
    <w:rsid w:val="00604FC6"/>
    <w:rsid w:val="00612138"/>
    <w:rsid w:val="00624402"/>
    <w:rsid w:val="0063534E"/>
    <w:rsid w:val="00644FEE"/>
    <w:rsid w:val="00654424"/>
    <w:rsid w:val="00696677"/>
    <w:rsid w:val="006C1463"/>
    <w:rsid w:val="006D5107"/>
    <w:rsid w:val="006F325B"/>
    <w:rsid w:val="00730713"/>
    <w:rsid w:val="00731506"/>
    <w:rsid w:val="00767910"/>
    <w:rsid w:val="007844A0"/>
    <w:rsid w:val="007B0363"/>
    <w:rsid w:val="007B1655"/>
    <w:rsid w:val="007B2916"/>
    <w:rsid w:val="007D694C"/>
    <w:rsid w:val="0081305E"/>
    <w:rsid w:val="00825192"/>
    <w:rsid w:val="00842D9D"/>
    <w:rsid w:val="00854BBA"/>
    <w:rsid w:val="00855429"/>
    <w:rsid w:val="00871364"/>
    <w:rsid w:val="008D054B"/>
    <w:rsid w:val="00902D14"/>
    <w:rsid w:val="00925B03"/>
    <w:rsid w:val="00957BF5"/>
    <w:rsid w:val="00975C20"/>
    <w:rsid w:val="0098203A"/>
    <w:rsid w:val="009E1879"/>
    <w:rsid w:val="00AB0E4F"/>
    <w:rsid w:val="00AD6F96"/>
    <w:rsid w:val="00B37B21"/>
    <w:rsid w:val="00B427B5"/>
    <w:rsid w:val="00B50D13"/>
    <w:rsid w:val="00B528D7"/>
    <w:rsid w:val="00B5333D"/>
    <w:rsid w:val="00B534AD"/>
    <w:rsid w:val="00B83205"/>
    <w:rsid w:val="00B876FA"/>
    <w:rsid w:val="00B93C15"/>
    <w:rsid w:val="00BA1E63"/>
    <w:rsid w:val="00BB0F01"/>
    <w:rsid w:val="00BF5D6B"/>
    <w:rsid w:val="00C006B3"/>
    <w:rsid w:val="00C35565"/>
    <w:rsid w:val="00C51183"/>
    <w:rsid w:val="00C61E5F"/>
    <w:rsid w:val="00C759EE"/>
    <w:rsid w:val="00C909A8"/>
    <w:rsid w:val="00CE36FC"/>
    <w:rsid w:val="00D21BD2"/>
    <w:rsid w:val="00D520AF"/>
    <w:rsid w:val="00D81AB3"/>
    <w:rsid w:val="00DB3518"/>
    <w:rsid w:val="00DC3625"/>
    <w:rsid w:val="00DD2A20"/>
    <w:rsid w:val="00DD45DA"/>
    <w:rsid w:val="00E916DD"/>
    <w:rsid w:val="00EB73E8"/>
    <w:rsid w:val="00EB771C"/>
    <w:rsid w:val="00EC4E95"/>
    <w:rsid w:val="00EE5B40"/>
    <w:rsid w:val="00F21547"/>
    <w:rsid w:val="00FB6055"/>
    <w:rsid w:val="00FC396B"/>
    <w:rsid w:val="00FE051C"/>
    <w:rsid w:val="00FF1221"/>
    <w:rsid w:val="011B68AD"/>
    <w:rsid w:val="02EB4EB8"/>
    <w:rsid w:val="03BF793D"/>
    <w:rsid w:val="07C0047B"/>
    <w:rsid w:val="0BE61365"/>
    <w:rsid w:val="0C7C277E"/>
    <w:rsid w:val="128823A9"/>
    <w:rsid w:val="1B4247FF"/>
    <w:rsid w:val="1C683D6A"/>
    <w:rsid w:val="1E094735"/>
    <w:rsid w:val="2389692C"/>
    <w:rsid w:val="259A62BE"/>
    <w:rsid w:val="27E93CBB"/>
    <w:rsid w:val="2B1E604C"/>
    <w:rsid w:val="2F987C68"/>
    <w:rsid w:val="35E4682F"/>
    <w:rsid w:val="365A6875"/>
    <w:rsid w:val="3C1C6897"/>
    <w:rsid w:val="3D8E71D5"/>
    <w:rsid w:val="40E65A1C"/>
    <w:rsid w:val="47235005"/>
    <w:rsid w:val="49B32B95"/>
    <w:rsid w:val="4DD4079F"/>
    <w:rsid w:val="4E80318C"/>
    <w:rsid w:val="56696166"/>
    <w:rsid w:val="5F4E136F"/>
    <w:rsid w:val="655744EF"/>
    <w:rsid w:val="6A5106A2"/>
    <w:rsid w:val="701D7ABF"/>
    <w:rsid w:val="749332EC"/>
    <w:rsid w:val="74953AA7"/>
    <w:rsid w:val="7D66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028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Preformatted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widowControl/>
      <w:adjustRightInd w:val="0"/>
      <w:jc w:val="center"/>
      <w:textAlignment w:val="baseline"/>
      <w:outlineLvl w:val="0"/>
    </w:pPr>
    <w:rPr>
      <w:rFonts w:ascii="宋体" w:hAnsi="宋体"/>
      <w:spacing w:val="-6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utoSpaceDE w:val="0"/>
      <w:autoSpaceDN w:val="0"/>
      <w:ind w:firstLine="480"/>
      <w:textAlignment w:val="bottom"/>
    </w:p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925B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25B03"/>
    <w:rPr>
      <w:kern w:val="2"/>
      <w:sz w:val="18"/>
      <w:szCs w:val="18"/>
    </w:rPr>
  </w:style>
  <w:style w:type="paragraph" w:styleId="a6">
    <w:name w:val="footer"/>
    <w:basedOn w:val="a"/>
    <w:link w:val="Char0"/>
    <w:rsid w:val="00925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25B03"/>
    <w:rPr>
      <w:kern w:val="2"/>
      <w:sz w:val="18"/>
      <w:szCs w:val="18"/>
    </w:rPr>
  </w:style>
  <w:style w:type="paragraph" w:customStyle="1" w:styleId="3">
    <w:name w:val="列出段落3"/>
    <w:basedOn w:val="a"/>
    <w:uiPriority w:val="99"/>
    <w:rsid w:val="00473BAC"/>
    <w:pPr>
      <w:ind w:firstLineChars="200" w:firstLine="420"/>
    </w:pPr>
    <w:rPr>
      <w:rFonts w:ascii="宋体"/>
      <w:bCs/>
      <w:sz w:val="28"/>
    </w:rPr>
  </w:style>
  <w:style w:type="paragraph" w:styleId="HTML">
    <w:name w:val="HTML Preformatted"/>
    <w:basedOn w:val="a"/>
    <w:link w:val="HTMLChar"/>
    <w:uiPriority w:val="99"/>
    <w:unhideWhenUsed/>
    <w:rsid w:val="005A621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Char">
    <w:name w:val="HTML 预设格式 Char"/>
    <w:basedOn w:val="a0"/>
    <w:link w:val="HTML"/>
    <w:uiPriority w:val="99"/>
    <w:rsid w:val="005A621D"/>
    <w:rPr>
      <w:rFonts w:ascii="Courier New" w:eastAsia="Times New Roman" w:hAnsi="Courier New" w:cs="Courier New"/>
    </w:rPr>
  </w:style>
  <w:style w:type="paragraph" w:styleId="a7">
    <w:name w:val="List Paragraph"/>
    <w:basedOn w:val="a"/>
    <w:uiPriority w:val="99"/>
    <w:rsid w:val="008D054B"/>
    <w:pPr>
      <w:ind w:left="720"/>
      <w:contextualSpacing/>
    </w:pPr>
  </w:style>
  <w:style w:type="paragraph" w:styleId="a8">
    <w:name w:val="Balloon Text"/>
    <w:basedOn w:val="a"/>
    <w:link w:val="Char1"/>
    <w:semiHidden/>
    <w:unhideWhenUsed/>
    <w:rsid w:val="003A10AE"/>
    <w:rPr>
      <w:sz w:val="18"/>
      <w:szCs w:val="18"/>
    </w:rPr>
  </w:style>
  <w:style w:type="character" w:customStyle="1" w:styleId="Char1">
    <w:name w:val="批注框文本 Char"/>
    <w:basedOn w:val="a0"/>
    <w:link w:val="a8"/>
    <w:semiHidden/>
    <w:rsid w:val="003A10A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Preformatted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widowControl/>
      <w:adjustRightInd w:val="0"/>
      <w:jc w:val="center"/>
      <w:textAlignment w:val="baseline"/>
      <w:outlineLvl w:val="0"/>
    </w:pPr>
    <w:rPr>
      <w:rFonts w:ascii="宋体" w:hAnsi="宋体"/>
      <w:spacing w:val="-6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utoSpaceDE w:val="0"/>
      <w:autoSpaceDN w:val="0"/>
      <w:ind w:firstLine="480"/>
      <w:textAlignment w:val="bottom"/>
    </w:p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925B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25B03"/>
    <w:rPr>
      <w:kern w:val="2"/>
      <w:sz w:val="18"/>
      <w:szCs w:val="18"/>
    </w:rPr>
  </w:style>
  <w:style w:type="paragraph" w:styleId="a6">
    <w:name w:val="footer"/>
    <w:basedOn w:val="a"/>
    <w:link w:val="Char0"/>
    <w:rsid w:val="00925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25B03"/>
    <w:rPr>
      <w:kern w:val="2"/>
      <w:sz w:val="18"/>
      <w:szCs w:val="18"/>
    </w:rPr>
  </w:style>
  <w:style w:type="paragraph" w:customStyle="1" w:styleId="3">
    <w:name w:val="列出段落3"/>
    <w:basedOn w:val="a"/>
    <w:uiPriority w:val="99"/>
    <w:rsid w:val="00473BAC"/>
    <w:pPr>
      <w:ind w:firstLineChars="200" w:firstLine="420"/>
    </w:pPr>
    <w:rPr>
      <w:rFonts w:ascii="宋体"/>
      <w:bCs/>
      <w:sz w:val="28"/>
    </w:rPr>
  </w:style>
  <w:style w:type="paragraph" w:styleId="HTML">
    <w:name w:val="HTML Preformatted"/>
    <w:basedOn w:val="a"/>
    <w:link w:val="HTMLChar"/>
    <w:uiPriority w:val="99"/>
    <w:unhideWhenUsed/>
    <w:rsid w:val="005A621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Char">
    <w:name w:val="HTML 预设格式 Char"/>
    <w:basedOn w:val="a0"/>
    <w:link w:val="HTML"/>
    <w:uiPriority w:val="99"/>
    <w:rsid w:val="005A621D"/>
    <w:rPr>
      <w:rFonts w:ascii="Courier New" w:eastAsia="Times New Roman" w:hAnsi="Courier New" w:cs="Courier New"/>
    </w:rPr>
  </w:style>
  <w:style w:type="paragraph" w:styleId="a7">
    <w:name w:val="List Paragraph"/>
    <w:basedOn w:val="a"/>
    <w:uiPriority w:val="99"/>
    <w:rsid w:val="008D054B"/>
    <w:pPr>
      <w:ind w:left="720"/>
      <w:contextualSpacing/>
    </w:pPr>
  </w:style>
  <w:style w:type="paragraph" w:styleId="a8">
    <w:name w:val="Balloon Text"/>
    <w:basedOn w:val="a"/>
    <w:link w:val="Char1"/>
    <w:semiHidden/>
    <w:unhideWhenUsed/>
    <w:rsid w:val="003A10AE"/>
    <w:rPr>
      <w:sz w:val="18"/>
      <w:szCs w:val="18"/>
    </w:rPr>
  </w:style>
  <w:style w:type="character" w:customStyle="1" w:styleId="Char1">
    <w:name w:val="批注框文本 Char"/>
    <w:basedOn w:val="a0"/>
    <w:link w:val="a8"/>
    <w:semiHidden/>
    <w:rsid w:val="003A10A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2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95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3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Sky123.Org</cp:lastModifiedBy>
  <cp:revision>9</cp:revision>
  <dcterms:created xsi:type="dcterms:W3CDTF">2020-04-13T08:52:00Z</dcterms:created>
  <dcterms:modified xsi:type="dcterms:W3CDTF">2020-04-14T14:12:00Z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