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76FC6" w14:textId="77777777" w:rsidR="000633F6" w:rsidRDefault="000633F6" w:rsidP="000633F6">
      <w:pPr>
        <w:jc w:val="center"/>
        <w:rPr>
          <w:ins w:id="0" w:author="l y" w:date="2021-09-08T15:33:00Z"/>
          <w:rFonts w:ascii="宋体" w:hAnsi="宋体"/>
          <w:b/>
          <w:sz w:val="28"/>
        </w:rPr>
      </w:pPr>
    </w:p>
    <w:p w14:paraId="36093E1D" w14:textId="77777777" w:rsidR="000633F6" w:rsidRDefault="000633F6" w:rsidP="000633F6">
      <w:pPr>
        <w:jc w:val="center"/>
        <w:rPr>
          <w:ins w:id="1" w:author="l y" w:date="2021-09-08T15:33:00Z"/>
          <w:rFonts w:ascii="宋体" w:hAnsi="宋体"/>
          <w:b/>
          <w:sz w:val="28"/>
        </w:rPr>
      </w:pPr>
    </w:p>
    <w:p w14:paraId="2EAED24A" w14:textId="3847D027" w:rsidR="00E37778" w:rsidDel="000633F6" w:rsidRDefault="00361526">
      <w:pPr>
        <w:jc w:val="center"/>
        <w:rPr>
          <w:del w:id="2" w:author="l y" w:date="2021-09-08T15:33:00Z"/>
          <w:rFonts w:ascii="宋体" w:hAnsi="宋体"/>
          <w:b/>
          <w:sz w:val="28"/>
        </w:rPr>
      </w:pPr>
      <w:del w:id="3" w:author="l y" w:date="2021-09-07T16:15:00Z">
        <w:r w:rsidDel="00383329">
          <w:rPr>
            <w:rFonts w:ascii="宋体" w:hAnsi="宋体" w:hint="eastAsia"/>
            <w:b/>
            <w:sz w:val="28"/>
          </w:rPr>
          <w:delText>20</w:delText>
        </w:r>
        <w:r w:rsidDel="00383329">
          <w:rPr>
            <w:rFonts w:ascii="宋体" w:hAnsi="宋体"/>
            <w:b/>
            <w:sz w:val="28"/>
          </w:rPr>
          <w:delText>20</w:delText>
        </w:r>
      </w:del>
      <w:del w:id="4" w:author="l y" w:date="2021-09-08T15:33:00Z">
        <w:r w:rsidR="00E37778" w:rsidDel="000633F6">
          <w:rPr>
            <w:rFonts w:ascii="宋体" w:hAnsi="宋体" w:hint="eastAsia"/>
            <w:b/>
            <w:sz w:val="28"/>
          </w:rPr>
          <w:delText>至</w:delText>
        </w:r>
      </w:del>
      <w:del w:id="5" w:author="l y" w:date="2021-09-07T16:15:00Z">
        <w:r w:rsidDel="00383329">
          <w:rPr>
            <w:rFonts w:ascii="宋体" w:hAnsi="宋体" w:hint="eastAsia"/>
            <w:b/>
            <w:sz w:val="28"/>
          </w:rPr>
          <w:delText>20</w:delText>
        </w:r>
        <w:r w:rsidDel="00383329">
          <w:rPr>
            <w:rFonts w:ascii="宋体" w:hAnsi="宋体"/>
            <w:b/>
            <w:sz w:val="28"/>
          </w:rPr>
          <w:delText>21</w:delText>
        </w:r>
      </w:del>
      <w:del w:id="6" w:author="l y" w:date="2021-09-08T15:33:00Z">
        <w:r w:rsidR="00E37778" w:rsidDel="000633F6">
          <w:rPr>
            <w:rFonts w:ascii="宋体" w:hAnsi="宋体" w:hint="eastAsia"/>
            <w:b/>
            <w:sz w:val="28"/>
          </w:rPr>
          <w:delText>学年</w:delText>
        </w:r>
        <w:r w:rsidDel="000633F6">
          <w:rPr>
            <w:rFonts w:ascii="宋体" w:hAnsi="宋体" w:hint="eastAsia"/>
            <w:b/>
            <w:sz w:val="28"/>
          </w:rPr>
          <w:delText>秋</w:delText>
        </w:r>
        <w:r w:rsidR="008B4832" w:rsidDel="000633F6">
          <w:rPr>
            <w:rFonts w:ascii="宋体" w:hAnsi="宋体" w:hint="eastAsia"/>
            <w:b/>
            <w:sz w:val="28"/>
          </w:rPr>
          <w:delText>（</w:delText>
        </w:r>
        <w:r w:rsidR="00553867" w:rsidDel="000633F6">
          <w:rPr>
            <w:rFonts w:ascii="宋体" w:hAnsi="宋体" w:hint="eastAsia"/>
            <w:b/>
            <w:sz w:val="28"/>
          </w:rPr>
          <w:delText>第</w:delText>
        </w:r>
        <w:r w:rsidDel="000633F6">
          <w:rPr>
            <w:rFonts w:ascii="宋体" w:hAnsi="宋体" w:hint="eastAsia"/>
            <w:b/>
            <w:sz w:val="28"/>
          </w:rPr>
          <w:delText>一</w:delText>
        </w:r>
        <w:r w:rsidR="00E37778" w:rsidDel="000633F6">
          <w:rPr>
            <w:rFonts w:ascii="宋体" w:hAnsi="宋体" w:hint="eastAsia"/>
            <w:b/>
            <w:sz w:val="28"/>
          </w:rPr>
          <w:delText>学期</w:delText>
        </w:r>
        <w:r w:rsidR="008B4832" w:rsidDel="000633F6">
          <w:rPr>
            <w:rFonts w:ascii="宋体" w:hAnsi="宋体" w:hint="eastAsia"/>
            <w:b/>
            <w:sz w:val="28"/>
          </w:rPr>
          <w:delText>）</w:delText>
        </w:r>
      </w:del>
    </w:p>
    <w:p w14:paraId="746FA155" w14:textId="77777777" w:rsidR="000633F6" w:rsidRDefault="000633F6" w:rsidP="000633F6">
      <w:pPr>
        <w:jc w:val="center"/>
        <w:rPr>
          <w:ins w:id="7" w:author="l y" w:date="2021-09-08T15:33:00Z"/>
          <w:rFonts w:ascii="微软雅黑" w:eastAsia="微软雅黑" w:hAnsi="微软雅黑"/>
          <w:b/>
          <w:sz w:val="72"/>
          <w:szCs w:val="72"/>
        </w:rPr>
      </w:pPr>
      <w:ins w:id="8" w:author="l y" w:date="2021-09-08T15:33:00Z">
        <w:r>
          <w:rPr>
            <w:rFonts w:ascii="微软雅黑" w:eastAsia="微软雅黑" w:hAnsi="微软雅黑" w:hint="eastAsia"/>
            <w:b/>
            <w:sz w:val="72"/>
            <w:szCs w:val="72"/>
          </w:rPr>
          <w:t>教 学 日 历</w:t>
        </w:r>
      </w:ins>
    </w:p>
    <w:p w14:paraId="798D228D" w14:textId="77777777" w:rsidR="000633F6" w:rsidRDefault="000633F6" w:rsidP="000633F6">
      <w:pPr>
        <w:jc w:val="center"/>
        <w:rPr>
          <w:ins w:id="9" w:author="l y" w:date="2021-09-08T15:33:00Z"/>
          <w:rFonts w:ascii="仿宋" w:eastAsia="仿宋" w:hAnsi="仿宋"/>
          <w:b/>
        </w:rPr>
      </w:pPr>
    </w:p>
    <w:p w14:paraId="367371FC" w14:textId="77777777" w:rsidR="000633F6" w:rsidRDefault="000633F6" w:rsidP="000633F6">
      <w:pPr>
        <w:jc w:val="center"/>
        <w:rPr>
          <w:ins w:id="10" w:author="l y" w:date="2021-09-08T15:33:00Z"/>
          <w:rFonts w:ascii="微软雅黑" w:eastAsia="微软雅黑" w:hAnsi="微软雅黑"/>
          <w:sz w:val="28"/>
          <w:szCs w:val="28"/>
        </w:rPr>
      </w:pPr>
      <w:ins w:id="11" w:author="l y" w:date="2021-09-08T15:33:00Z">
        <w:r>
          <w:rPr>
            <w:rFonts w:ascii="微软雅黑" w:eastAsia="微软雅黑" w:hAnsi="微软雅黑" w:hint="eastAsia"/>
            <w:sz w:val="28"/>
            <w:szCs w:val="28"/>
          </w:rPr>
          <w:t>（20</w:t>
        </w:r>
        <w:r>
          <w:rPr>
            <w:rFonts w:ascii="微软雅黑" w:eastAsia="微软雅黑" w:hAnsi="微软雅黑"/>
            <w:sz w:val="28"/>
            <w:szCs w:val="28"/>
          </w:rPr>
          <w:t>21</w:t>
        </w:r>
        <w:r>
          <w:rPr>
            <w:rFonts w:ascii="微软雅黑" w:eastAsia="微软雅黑" w:hAnsi="微软雅黑" w:hint="eastAsia"/>
            <w:sz w:val="28"/>
            <w:szCs w:val="28"/>
          </w:rPr>
          <w:t>至20</w:t>
        </w:r>
        <w:r>
          <w:rPr>
            <w:rFonts w:ascii="微软雅黑" w:eastAsia="微软雅黑" w:hAnsi="微软雅黑"/>
            <w:sz w:val="28"/>
            <w:szCs w:val="28"/>
          </w:rPr>
          <w:t>22</w:t>
        </w:r>
        <w:r>
          <w:rPr>
            <w:rFonts w:ascii="微软雅黑" w:eastAsia="微软雅黑" w:hAnsi="微软雅黑" w:hint="eastAsia"/>
            <w:sz w:val="28"/>
            <w:szCs w:val="28"/>
          </w:rPr>
          <w:t>学年 第一学期）</w:t>
        </w:r>
      </w:ins>
    </w:p>
    <w:p w14:paraId="05E8A6A5" w14:textId="77777777" w:rsidR="000633F6" w:rsidRDefault="000633F6" w:rsidP="000633F6">
      <w:pPr>
        <w:jc w:val="center"/>
        <w:rPr>
          <w:ins w:id="12" w:author="l y" w:date="2021-09-08T15:33:00Z"/>
          <w:rFonts w:ascii="仿宋" w:eastAsia="仿宋" w:hAnsi="仿宋"/>
          <w:b/>
        </w:rPr>
      </w:pPr>
    </w:p>
    <w:p w14:paraId="494DB01A" w14:textId="77777777" w:rsidR="000633F6" w:rsidRDefault="000633F6" w:rsidP="000633F6">
      <w:pPr>
        <w:jc w:val="center"/>
        <w:rPr>
          <w:ins w:id="13" w:author="l y" w:date="2021-09-08T15:33:00Z"/>
          <w:rFonts w:ascii="仿宋" w:eastAsia="仿宋" w:hAnsi="仿宋"/>
          <w:b/>
        </w:rPr>
      </w:pPr>
    </w:p>
    <w:p w14:paraId="4469BD12" w14:textId="77777777" w:rsidR="000633F6" w:rsidRDefault="000633F6" w:rsidP="000633F6">
      <w:pPr>
        <w:jc w:val="center"/>
        <w:rPr>
          <w:ins w:id="14" w:author="l y" w:date="2021-09-08T15:33:00Z"/>
          <w:rFonts w:ascii="仿宋" w:eastAsia="仿宋" w:hAnsi="仿宋"/>
          <w:b/>
        </w:rPr>
      </w:pPr>
    </w:p>
    <w:p w14:paraId="27873D66" w14:textId="77777777" w:rsidR="000633F6" w:rsidRDefault="000633F6" w:rsidP="000633F6">
      <w:pPr>
        <w:jc w:val="center"/>
        <w:rPr>
          <w:ins w:id="15" w:author="l y" w:date="2021-09-08T15:33:00Z"/>
          <w:rFonts w:ascii="仿宋" w:eastAsia="仿宋" w:hAnsi="仿宋"/>
          <w:b/>
        </w:rPr>
      </w:pPr>
    </w:p>
    <w:p w14:paraId="67827478" w14:textId="1BA09F20" w:rsidR="00E37778" w:rsidRPr="000633F6" w:rsidDel="000633F6" w:rsidRDefault="00E37778">
      <w:pPr>
        <w:jc w:val="center"/>
        <w:rPr>
          <w:del w:id="16" w:author="l y" w:date="2021-09-08T15:33:00Z"/>
          <w:b/>
          <w:sz w:val="84"/>
        </w:rPr>
      </w:pPr>
    </w:p>
    <w:p w14:paraId="12BB2006" w14:textId="17660E4E" w:rsidR="00E37778" w:rsidDel="000633F6" w:rsidRDefault="00E37778">
      <w:pPr>
        <w:jc w:val="center"/>
        <w:rPr>
          <w:del w:id="17" w:author="l y" w:date="2021-09-08T15:33:00Z"/>
          <w:sz w:val="84"/>
        </w:rPr>
      </w:pPr>
      <w:del w:id="18" w:author="l y" w:date="2021-09-08T15:33:00Z">
        <w:r w:rsidDel="000633F6">
          <w:rPr>
            <w:rFonts w:hint="eastAsia"/>
            <w:sz w:val="84"/>
          </w:rPr>
          <w:delText>教</w:delText>
        </w:r>
        <w:r w:rsidDel="000633F6">
          <w:rPr>
            <w:rFonts w:hint="eastAsia"/>
            <w:sz w:val="84"/>
          </w:rPr>
          <w:delText xml:space="preserve"> </w:delText>
        </w:r>
        <w:r w:rsidDel="000633F6">
          <w:rPr>
            <w:rFonts w:hint="eastAsia"/>
            <w:sz w:val="84"/>
          </w:rPr>
          <w:delText>学</w:delText>
        </w:r>
        <w:r w:rsidDel="000633F6">
          <w:rPr>
            <w:rFonts w:hint="eastAsia"/>
            <w:sz w:val="84"/>
          </w:rPr>
          <w:delText xml:space="preserve"> </w:delText>
        </w:r>
        <w:r w:rsidDel="000633F6">
          <w:rPr>
            <w:rFonts w:hint="eastAsia"/>
            <w:sz w:val="84"/>
          </w:rPr>
          <w:delText>日</w:delText>
        </w:r>
        <w:r w:rsidDel="000633F6">
          <w:rPr>
            <w:rFonts w:hint="eastAsia"/>
            <w:sz w:val="84"/>
          </w:rPr>
          <w:delText xml:space="preserve"> </w:delText>
        </w:r>
        <w:r w:rsidDel="000633F6">
          <w:rPr>
            <w:rFonts w:hint="eastAsia"/>
            <w:sz w:val="84"/>
          </w:rPr>
          <w:delText>历</w:delText>
        </w:r>
      </w:del>
    </w:p>
    <w:p w14:paraId="2FC84665" w14:textId="77777777" w:rsidR="00E37778" w:rsidRDefault="00E37778">
      <w:pPr>
        <w:jc w:val="center"/>
        <w:rPr>
          <w:b/>
          <w:sz w:val="84"/>
        </w:rPr>
      </w:pPr>
    </w:p>
    <w:p w14:paraId="31415DB8" w14:textId="6DC54355" w:rsidR="00E37778" w:rsidRPr="000633F6" w:rsidRDefault="00E37778">
      <w:pPr>
        <w:spacing w:line="360" w:lineRule="auto"/>
        <w:rPr>
          <w:rFonts w:ascii="微软雅黑" w:eastAsia="微软雅黑" w:hAnsi="微软雅黑"/>
          <w:bCs/>
          <w:sz w:val="24"/>
          <w:szCs w:val="24"/>
          <w:rPrChange w:id="19" w:author="l y" w:date="2021-09-08T15:34:00Z">
            <w:rPr>
              <w:sz w:val="28"/>
            </w:rPr>
          </w:rPrChange>
        </w:rPr>
        <w:pPrChange w:id="20" w:author="l y" w:date="2021-09-08T15:35:00Z">
          <w:pPr>
            <w:spacing w:line="480" w:lineRule="auto"/>
            <w:ind w:firstLineChars="385" w:firstLine="1078"/>
          </w:pPr>
        </w:pPrChange>
      </w:pPr>
      <w:r w:rsidRPr="000633F6">
        <w:rPr>
          <w:rFonts w:ascii="微软雅黑" w:eastAsia="微软雅黑" w:hAnsi="微软雅黑" w:hint="eastAsia"/>
          <w:bCs/>
          <w:sz w:val="24"/>
          <w:szCs w:val="24"/>
          <w:rPrChange w:id="21" w:author="l y" w:date="2021-09-08T15:34:00Z">
            <w:rPr>
              <w:rFonts w:hint="eastAsia"/>
              <w:sz w:val="28"/>
            </w:rPr>
          </w:rPrChange>
        </w:rPr>
        <w:t>课程名称</w:t>
      </w:r>
      <w:r w:rsidR="0090613B" w:rsidRPr="000633F6">
        <w:rPr>
          <w:rFonts w:ascii="微软雅黑" w:eastAsia="微软雅黑" w:hAnsi="微软雅黑"/>
          <w:bCs/>
          <w:sz w:val="24"/>
          <w:szCs w:val="24"/>
          <w:rPrChange w:id="22" w:author="l y" w:date="2021-09-08T15:34:00Z">
            <w:rPr>
              <w:sz w:val="28"/>
              <w:u w:val="single"/>
            </w:rPr>
          </w:rPrChange>
        </w:rPr>
        <w:t xml:space="preserve"> </w:t>
      </w:r>
      <w:r w:rsidR="00BF3DB0" w:rsidRPr="00B540EF">
        <w:rPr>
          <w:rFonts w:ascii="微软雅黑" w:eastAsia="微软雅黑" w:hAnsi="微软雅黑" w:hint="eastAsia"/>
          <w:bCs/>
          <w:sz w:val="24"/>
          <w:szCs w:val="24"/>
          <w:u w:val="single"/>
          <w:rPrChange w:id="23" w:author="l y" w:date="2021-09-08T16:05:00Z">
            <w:rPr>
              <w:rFonts w:hint="eastAsia"/>
              <w:sz w:val="28"/>
              <w:u w:val="single"/>
            </w:rPr>
          </w:rPrChange>
        </w:rPr>
        <w:t>油气层产能保护</w:t>
      </w:r>
      <w:r w:rsidR="0090613B" w:rsidRPr="000633F6">
        <w:rPr>
          <w:rFonts w:ascii="微软雅黑" w:eastAsia="微软雅黑" w:hAnsi="微软雅黑"/>
          <w:bCs/>
          <w:sz w:val="24"/>
          <w:szCs w:val="24"/>
          <w:rPrChange w:id="24" w:author="l y" w:date="2021-09-08T15:34:00Z">
            <w:rPr>
              <w:sz w:val="28"/>
              <w:u w:val="single"/>
            </w:rPr>
          </w:rPrChange>
        </w:rPr>
        <w:t xml:space="preserve"> </w:t>
      </w:r>
      <w:r w:rsidR="0090613B" w:rsidRPr="000633F6">
        <w:rPr>
          <w:rFonts w:ascii="微软雅黑" w:eastAsia="微软雅黑" w:hAnsi="微软雅黑"/>
          <w:bCs/>
          <w:sz w:val="24"/>
          <w:szCs w:val="24"/>
          <w:rPrChange w:id="25" w:author="l y" w:date="2021-09-08T15:34:00Z">
            <w:rPr>
              <w:sz w:val="28"/>
            </w:rPr>
          </w:rPrChange>
        </w:rPr>
        <w:t xml:space="preserve">  </w:t>
      </w:r>
      <w:r w:rsidR="004C2547" w:rsidRPr="000633F6">
        <w:rPr>
          <w:rFonts w:ascii="微软雅黑" w:eastAsia="微软雅黑" w:hAnsi="微软雅黑"/>
          <w:bCs/>
          <w:sz w:val="24"/>
          <w:szCs w:val="24"/>
          <w:rPrChange w:id="26" w:author="l y" w:date="2021-09-08T15:34:00Z">
            <w:rPr>
              <w:sz w:val="28"/>
            </w:rPr>
          </w:rPrChange>
        </w:rPr>
        <w:t xml:space="preserve">   </w:t>
      </w:r>
      <w:ins w:id="27" w:author="l y" w:date="2021-09-08T15:33:00Z">
        <w:r w:rsidR="000633F6" w:rsidRPr="000633F6">
          <w:rPr>
            <w:rFonts w:ascii="微软雅黑" w:eastAsia="微软雅黑" w:hAnsi="微软雅黑" w:hint="eastAsia"/>
            <w:bCs/>
            <w:sz w:val="24"/>
            <w:szCs w:val="24"/>
            <w:rPrChange w:id="28" w:author="l y" w:date="2021-09-08T15:34:00Z">
              <w:rPr>
                <w:rFonts w:hint="eastAsia"/>
                <w:sz w:val="28"/>
              </w:rPr>
            </w:rPrChange>
          </w:rPr>
          <w:t>课程</w:t>
        </w:r>
      </w:ins>
      <w:r w:rsidRPr="000633F6">
        <w:rPr>
          <w:rFonts w:ascii="微软雅黑" w:eastAsia="微软雅黑" w:hAnsi="微软雅黑" w:hint="eastAsia"/>
          <w:bCs/>
          <w:sz w:val="24"/>
          <w:szCs w:val="24"/>
          <w:rPrChange w:id="29" w:author="l y" w:date="2021-09-08T15:34:00Z">
            <w:rPr>
              <w:rFonts w:hint="eastAsia"/>
              <w:sz w:val="28"/>
            </w:rPr>
          </w:rPrChange>
        </w:rPr>
        <w:t>性质</w:t>
      </w:r>
      <w:r w:rsidR="0090613B" w:rsidRPr="000633F6">
        <w:rPr>
          <w:rFonts w:ascii="微软雅黑" w:eastAsia="微软雅黑" w:hAnsi="微软雅黑"/>
          <w:bCs/>
          <w:sz w:val="24"/>
          <w:szCs w:val="24"/>
          <w:rPrChange w:id="30" w:author="l y" w:date="2021-09-08T15:34:00Z">
            <w:rPr>
              <w:sz w:val="28"/>
              <w:u w:val="single"/>
            </w:rPr>
          </w:rPrChange>
        </w:rPr>
        <w:t xml:space="preserve"> </w:t>
      </w:r>
      <w:r w:rsidR="004C2547" w:rsidRPr="000633F6">
        <w:rPr>
          <w:rFonts w:ascii="微软雅黑" w:eastAsia="微软雅黑" w:hAnsi="微软雅黑"/>
          <w:bCs/>
          <w:sz w:val="24"/>
          <w:szCs w:val="24"/>
          <w:rPrChange w:id="31" w:author="l y" w:date="2021-09-08T15:34:00Z">
            <w:rPr>
              <w:sz w:val="28"/>
              <w:u w:val="single"/>
            </w:rPr>
          </w:rPrChange>
        </w:rPr>
        <w:t xml:space="preserve">  </w:t>
      </w:r>
      <w:r w:rsidR="00BF3DB0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32" w:author="l y" w:date="2021-09-08T15:35:00Z">
            <w:rPr>
              <w:rFonts w:hint="eastAsia"/>
              <w:sz w:val="28"/>
              <w:u w:val="single"/>
            </w:rPr>
          </w:rPrChange>
        </w:rPr>
        <w:t>选修</w:t>
      </w:r>
      <w:r w:rsidR="004C2547" w:rsidRPr="000633F6">
        <w:rPr>
          <w:rFonts w:ascii="微软雅黑" w:eastAsia="微软雅黑" w:hAnsi="微软雅黑"/>
          <w:bCs/>
          <w:sz w:val="24"/>
          <w:szCs w:val="24"/>
          <w:rPrChange w:id="33" w:author="l y" w:date="2021-09-08T15:34:00Z">
            <w:rPr>
              <w:sz w:val="28"/>
              <w:u w:val="single"/>
            </w:rPr>
          </w:rPrChange>
        </w:rPr>
        <w:t xml:space="preserve">   </w:t>
      </w:r>
      <w:r w:rsidR="00A12928" w:rsidRPr="000633F6">
        <w:rPr>
          <w:rFonts w:ascii="微软雅黑" w:eastAsia="微软雅黑" w:hAnsi="微软雅黑"/>
          <w:bCs/>
          <w:sz w:val="24"/>
          <w:szCs w:val="24"/>
          <w:rPrChange w:id="34" w:author="l y" w:date="2021-09-08T15:34:00Z">
            <w:rPr>
              <w:sz w:val="28"/>
              <w:u w:val="single"/>
            </w:rPr>
          </w:rPrChange>
        </w:rPr>
        <w:t xml:space="preserve"> </w:t>
      </w:r>
    </w:p>
    <w:p w14:paraId="33B52B32" w14:textId="23854083" w:rsidR="00E37778" w:rsidRPr="000633F6" w:rsidRDefault="00E37778">
      <w:pPr>
        <w:spacing w:line="360" w:lineRule="auto"/>
        <w:rPr>
          <w:rFonts w:ascii="微软雅黑" w:eastAsia="微软雅黑" w:hAnsi="微软雅黑"/>
          <w:bCs/>
          <w:sz w:val="24"/>
          <w:szCs w:val="24"/>
          <w:rPrChange w:id="35" w:author="l y" w:date="2021-09-08T15:34:00Z">
            <w:rPr>
              <w:sz w:val="28"/>
            </w:rPr>
          </w:rPrChange>
        </w:rPr>
        <w:pPrChange w:id="36" w:author="l y" w:date="2021-09-08T15:35:00Z">
          <w:pPr>
            <w:spacing w:line="480" w:lineRule="auto"/>
            <w:ind w:firstLineChars="385" w:firstLine="1078"/>
          </w:pPr>
        </w:pPrChange>
      </w:pPr>
      <w:r w:rsidRPr="000633F6">
        <w:rPr>
          <w:rFonts w:ascii="微软雅黑" w:eastAsia="微软雅黑" w:hAnsi="微软雅黑" w:hint="eastAsia"/>
          <w:bCs/>
          <w:sz w:val="24"/>
          <w:szCs w:val="24"/>
          <w:rPrChange w:id="37" w:author="l y" w:date="2021-09-08T15:34:00Z">
            <w:rPr>
              <w:rFonts w:hint="eastAsia"/>
              <w:sz w:val="28"/>
            </w:rPr>
          </w:rPrChange>
        </w:rPr>
        <w:t>总学时</w:t>
      </w:r>
      <w:r w:rsidR="0090613B" w:rsidRPr="000633F6">
        <w:rPr>
          <w:rFonts w:ascii="微软雅黑" w:eastAsia="微软雅黑" w:hAnsi="微软雅黑"/>
          <w:bCs/>
          <w:sz w:val="24"/>
          <w:szCs w:val="24"/>
          <w:rPrChange w:id="38" w:author="l y" w:date="2021-09-08T15:34:00Z">
            <w:rPr>
              <w:sz w:val="28"/>
              <w:u w:val="single"/>
            </w:rPr>
          </w:rPrChange>
        </w:rPr>
        <w:t xml:space="preserve"> </w:t>
      </w:r>
      <w:r w:rsidR="0090613B" w:rsidRPr="000633F6">
        <w:rPr>
          <w:rFonts w:ascii="微软雅黑" w:eastAsia="微软雅黑" w:hAnsi="微软雅黑"/>
          <w:bCs/>
          <w:sz w:val="24"/>
          <w:szCs w:val="24"/>
          <w:u w:val="single"/>
          <w:rPrChange w:id="39" w:author="l y" w:date="2021-09-08T15:35:00Z">
            <w:rPr>
              <w:sz w:val="28"/>
              <w:u w:val="single"/>
            </w:rPr>
          </w:rPrChange>
        </w:rPr>
        <w:t xml:space="preserve">32 </w:t>
      </w:r>
      <w:r w:rsidR="0090613B" w:rsidRPr="000633F6">
        <w:rPr>
          <w:rFonts w:ascii="微软雅黑" w:eastAsia="微软雅黑" w:hAnsi="微软雅黑"/>
          <w:bCs/>
          <w:sz w:val="24"/>
          <w:szCs w:val="24"/>
          <w:rPrChange w:id="40" w:author="l y" w:date="2021-09-08T15:34:00Z">
            <w:rPr>
              <w:sz w:val="28"/>
            </w:rPr>
          </w:rPrChange>
        </w:rPr>
        <w:t xml:space="preserve"> </w:t>
      </w:r>
      <w:r w:rsidR="00C24256" w:rsidRPr="000633F6">
        <w:rPr>
          <w:rFonts w:ascii="微软雅黑" w:eastAsia="微软雅黑" w:hAnsi="微软雅黑"/>
          <w:bCs/>
          <w:sz w:val="24"/>
          <w:szCs w:val="24"/>
          <w:rPrChange w:id="41" w:author="l y" w:date="2021-09-08T15:34:00Z">
            <w:rPr>
              <w:sz w:val="28"/>
            </w:rPr>
          </w:rPrChange>
        </w:rPr>
        <w:t xml:space="preserve"> </w:t>
      </w:r>
      <w:r w:rsidR="004C2547" w:rsidRPr="000633F6">
        <w:rPr>
          <w:rFonts w:ascii="微软雅黑" w:eastAsia="微软雅黑" w:hAnsi="微软雅黑"/>
          <w:bCs/>
          <w:sz w:val="24"/>
          <w:szCs w:val="24"/>
          <w:rPrChange w:id="42" w:author="l y" w:date="2021-09-08T15:34:00Z">
            <w:rPr>
              <w:sz w:val="28"/>
            </w:rPr>
          </w:rPrChange>
        </w:rPr>
        <w:t xml:space="preserve">  </w:t>
      </w:r>
      <w:ins w:id="43" w:author="l y" w:date="2021-09-08T15:34:00Z">
        <w:r w:rsidR="000633F6" w:rsidRPr="000633F6">
          <w:rPr>
            <w:rFonts w:ascii="微软雅黑" w:eastAsia="微软雅黑" w:hAnsi="微软雅黑" w:hint="eastAsia"/>
            <w:bCs/>
            <w:sz w:val="24"/>
            <w:szCs w:val="24"/>
            <w:rPrChange w:id="44" w:author="l y" w:date="2021-09-08T15:34:00Z">
              <w:rPr>
                <w:rFonts w:hint="eastAsia"/>
                <w:sz w:val="28"/>
              </w:rPr>
            </w:rPrChange>
          </w:rPr>
          <w:t>讲授</w:t>
        </w:r>
        <w:r w:rsidR="000633F6" w:rsidRPr="000633F6">
          <w:rPr>
            <w:rFonts w:ascii="微软雅黑" w:eastAsia="微软雅黑" w:hAnsi="微软雅黑"/>
            <w:bCs/>
            <w:sz w:val="24"/>
            <w:szCs w:val="24"/>
            <w:u w:val="single"/>
            <w:rPrChange w:id="45" w:author="l y" w:date="2021-09-08T15:35:00Z">
              <w:rPr>
                <w:sz w:val="28"/>
              </w:rPr>
            </w:rPrChange>
          </w:rPr>
          <w:t>28</w:t>
        </w:r>
      </w:ins>
      <w:r w:rsidR="004C2547" w:rsidRPr="000633F6">
        <w:rPr>
          <w:rFonts w:ascii="微软雅黑" w:eastAsia="微软雅黑" w:hAnsi="微软雅黑"/>
          <w:bCs/>
          <w:sz w:val="24"/>
          <w:szCs w:val="24"/>
          <w:rPrChange w:id="46" w:author="l y" w:date="2021-09-08T15:34:00Z">
            <w:rPr>
              <w:sz w:val="28"/>
            </w:rPr>
          </w:rPrChange>
        </w:rPr>
        <w:t xml:space="preserve">   </w:t>
      </w:r>
      <w:r w:rsidRPr="000633F6">
        <w:rPr>
          <w:rFonts w:ascii="微软雅黑" w:eastAsia="微软雅黑" w:hAnsi="微软雅黑" w:hint="eastAsia"/>
          <w:bCs/>
          <w:sz w:val="24"/>
          <w:szCs w:val="24"/>
          <w:rPrChange w:id="47" w:author="l y" w:date="2021-09-08T15:34:00Z">
            <w:rPr>
              <w:rFonts w:hint="eastAsia"/>
              <w:sz w:val="28"/>
            </w:rPr>
          </w:rPrChange>
        </w:rPr>
        <w:t>实验</w:t>
      </w:r>
      <w:r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48" w:author="l y" w:date="2021-09-08T15:35:00Z">
            <w:rPr>
              <w:rFonts w:hint="eastAsia"/>
              <w:sz w:val="28"/>
              <w:u w:val="single"/>
            </w:rPr>
          </w:rPrChange>
        </w:rPr>
        <w:t>＿</w:t>
      </w:r>
      <w:r w:rsidR="00792A12" w:rsidRPr="000633F6">
        <w:rPr>
          <w:rFonts w:ascii="微软雅黑" w:eastAsia="微软雅黑" w:hAnsi="微软雅黑"/>
          <w:bCs/>
          <w:sz w:val="24"/>
          <w:szCs w:val="24"/>
          <w:u w:val="single"/>
          <w:rPrChange w:id="49" w:author="l y" w:date="2021-09-08T15:35:00Z">
            <w:rPr>
              <w:sz w:val="28"/>
              <w:u w:val="single"/>
            </w:rPr>
          </w:rPrChange>
        </w:rPr>
        <w:t xml:space="preserve"> </w:t>
      </w:r>
      <w:r w:rsidR="00BF3DB0" w:rsidRPr="000633F6">
        <w:rPr>
          <w:rFonts w:ascii="微软雅黑" w:eastAsia="微软雅黑" w:hAnsi="微软雅黑"/>
          <w:bCs/>
          <w:sz w:val="24"/>
          <w:szCs w:val="24"/>
          <w:u w:val="single"/>
          <w:rPrChange w:id="50" w:author="l y" w:date="2021-09-08T15:35:00Z">
            <w:rPr>
              <w:sz w:val="28"/>
              <w:u w:val="single"/>
            </w:rPr>
          </w:rPrChange>
        </w:rPr>
        <w:t>4</w:t>
      </w:r>
      <w:r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51" w:author="l y" w:date="2021-09-08T15:35:00Z">
            <w:rPr>
              <w:rFonts w:hint="eastAsia"/>
              <w:sz w:val="28"/>
              <w:u w:val="single"/>
            </w:rPr>
          </w:rPrChange>
        </w:rPr>
        <w:t>＿</w:t>
      </w:r>
      <w:r w:rsidR="00C24256" w:rsidRPr="000633F6">
        <w:rPr>
          <w:rFonts w:ascii="微软雅黑" w:eastAsia="微软雅黑" w:hAnsi="微软雅黑"/>
          <w:bCs/>
          <w:sz w:val="24"/>
          <w:szCs w:val="24"/>
          <w:rPrChange w:id="52" w:author="l y" w:date="2021-09-08T15:34:00Z">
            <w:rPr>
              <w:sz w:val="28"/>
            </w:rPr>
          </w:rPrChange>
        </w:rPr>
        <w:t xml:space="preserve"> </w:t>
      </w:r>
      <w:r w:rsidR="004C2547" w:rsidRPr="000633F6">
        <w:rPr>
          <w:rFonts w:ascii="微软雅黑" w:eastAsia="微软雅黑" w:hAnsi="微软雅黑"/>
          <w:bCs/>
          <w:sz w:val="24"/>
          <w:szCs w:val="24"/>
          <w:rPrChange w:id="53" w:author="l y" w:date="2021-09-08T15:34:00Z">
            <w:rPr>
              <w:sz w:val="28"/>
            </w:rPr>
          </w:rPrChange>
        </w:rPr>
        <w:t xml:space="preserve"> </w:t>
      </w:r>
      <w:del w:id="54" w:author="l y" w:date="2021-09-08T15:34:00Z">
        <w:r w:rsidR="004C2547" w:rsidRPr="000633F6" w:rsidDel="000633F6">
          <w:rPr>
            <w:rFonts w:ascii="微软雅黑" w:eastAsia="微软雅黑" w:hAnsi="微软雅黑"/>
            <w:bCs/>
            <w:sz w:val="24"/>
            <w:szCs w:val="24"/>
            <w:rPrChange w:id="55" w:author="l y" w:date="2021-09-08T15:34:00Z">
              <w:rPr>
                <w:sz w:val="28"/>
              </w:rPr>
            </w:rPrChange>
          </w:rPr>
          <w:delText xml:space="preserve">  </w:delText>
        </w:r>
        <w:r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56" w:author="l y" w:date="2021-09-08T15:34:00Z">
              <w:rPr>
                <w:rFonts w:hint="eastAsia"/>
                <w:sz w:val="28"/>
              </w:rPr>
            </w:rPrChange>
          </w:rPr>
          <w:delText>其它</w:delText>
        </w:r>
      </w:del>
      <w:ins w:id="57" w:author="l y" w:date="2021-09-08T15:34:00Z">
        <w:r w:rsidR="000633F6" w:rsidRPr="000633F6">
          <w:rPr>
            <w:rFonts w:ascii="微软雅黑" w:eastAsia="微软雅黑" w:hAnsi="微软雅黑" w:hint="eastAsia"/>
            <w:bCs/>
            <w:sz w:val="24"/>
            <w:szCs w:val="24"/>
            <w:rPrChange w:id="58" w:author="l y" w:date="2021-09-08T15:34:00Z">
              <w:rPr>
                <w:rFonts w:hint="eastAsia"/>
                <w:sz w:val="28"/>
              </w:rPr>
            </w:rPrChange>
          </w:rPr>
          <w:t>上机</w:t>
        </w:r>
      </w:ins>
      <w:r w:rsidR="00C24256" w:rsidRPr="000633F6">
        <w:rPr>
          <w:rFonts w:ascii="微软雅黑" w:eastAsia="微软雅黑" w:hAnsi="微软雅黑"/>
          <w:bCs/>
          <w:sz w:val="24"/>
          <w:szCs w:val="24"/>
          <w:rPrChange w:id="59" w:author="l y" w:date="2021-09-08T15:34:00Z">
            <w:rPr>
              <w:sz w:val="28"/>
            </w:rPr>
          </w:rPrChange>
        </w:rPr>
        <w:t xml:space="preserve"> </w:t>
      </w:r>
      <w:r w:rsidRPr="000633F6">
        <w:rPr>
          <w:rFonts w:ascii="微软雅黑" w:eastAsia="微软雅黑" w:hAnsi="微软雅黑" w:hint="eastAsia"/>
          <w:bCs/>
          <w:sz w:val="24"/>
          <w:szCs w:val="24"/>
          <w:rPrChange w:id="60" w:author="l y" w:date="2021-09-08T15:34:00Z">
            <w:rPr>
              <w:rFonts w:hint="eastAsia"/>
              <w:sz w:val="28"/>
              <w:u w:val="single"/>
            </w:rPr>
          </w:rPrChange>
        </w:rPr>
        <w:t>＿</w:t>
      </w:r>
      <w:r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61" w:author="l y" w:date="2021-09-08T15:35:00Z">
            <w:rPr>
              <w:rFonts w:hint="eastAsia"/>
              <w:sz w:val="28"/>
              <w:u w:val="single"/>
            </w:rPr>
          </w:rPrChange>
        </w:rPr>
        <w:t>＿</w:t>
      </w:r>
      <w:r w:rsidR="00553867" w:rsidRPr="000633F6">
        <w:rPr>
          <w:rFonts w:ascii="微软雅黑" w:eastAsia="微软雅黑" w:hAnsi="微软雅黑"/>
          <w:bCs/>
          <w:sz w:val="24"/>
          <w:szCs w:val="24"/>
          <w:u w:val="single"/>
          <w:rPrChange w:id="62" w:author="l y" w:date="2021-09-08T15:35:00Z">
            <w:rPr>
              <w:sz w:val="28"/>
              <w:u w:val="single"/>
            </w:rPr>
          </w:rPrChange>
        </w:rPr>
        <w:t>0</w:t>
      </w:r>
      <w:r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63" w:author="l y" w:date="2021-09-08T15:35:00Z">
            <w:rPr>
              <w:rFonts w:hint="eastAsia"/>
              <w:sz w:val="28"/>
              <w:u w:val="single"/>
            </w:rPr>
          </w:rPrChange>
        </w:rPr>
        <w:t>＿</w:t>
      </w:r>
      <w:r w:rsidRPr="000633F6">
        <w:rPr>
          <w:rFonts w:ascii="微软雅黑" w:eastAsia="微软雅黑" w:hAnsi="微软雅黑" w:hint="eastAsia"/>
          <w:bCs/>
          <w:sz w:val="24"/>
          <w:szCs w:val="24"/>
          <w:rPrChange w:id="64" w:author="l y" w:date="2021-09-08T15:34:00Z">
            <w:rPr>
              <w:rFonts w:hint="eastAsia"/>
              <w:sz w:val="28"/>
              <w:u w:val="single"/>
            </w:rPr>
          </w:rPrChange>
        </w:rPr>
        <w:t>＿</w:t>
      </w:r>
      <w:del w:id="65" w:author="l y" w:date="2021-09-08T15:35:00Z">
        <w:r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66" w:author="l y" w:date="2021-09-08T15:34:00Z">
              <w:rPr>
                <w:rFonts w:hint="eastAsia"/>
                <w:sz w:val="28"/>
                <w:u w:val="single"/>
              </w:rPr>
            </w:rPrChange>
          </w:rPr>
          <w:delText>＿</w:delText>
        </w:r>
      </w:del>
    </w:p>
    <w:p w14:paraId="4846DE5A" w14:textId="68C0CB1E" w:rsidR="00246EBB" w:rsidRPr="000633F6" w:rsidDel="000633F6" w:rsidRDefault="00E37778">
      <w:pPr>
        <w:spacing w:line="360" w:lineRule="auto"/>
        <w:rPr>
          <w:del w:id="67" w:author="l y" w:date="2021-09-08T15:35:00Z"/>
          <w:rFonts w:ascii="微软雅黑" w:eastAsia="微软雅黑" w:hAnsi="微软雅黑"/>
          <w:bCs/>
          <w:sz w:val="24"/>
          <w:szCs w:val="24"/>
          <w:rPrChange w:id="68" w:author="l y" w:date="2021-09-08T15:34:00Z">
            <w:rPr>
              <w:del w:id="69" w:author="l y" w:date="2021-09-08T15:35:00Z"/>
              <w:rFonts w:hAnsi="宋体"/>
              <w:kern w:val="0"/>
              <w:sz w:val="28"/>
              <w:szCs w:val="28"/>
              <w:u w:val="single"/>
            </w:rPr>
          </w:rPrChange>
        </w:rPr>
        <w:pPrChange w:id="70" w:author="l y" w:date="2021-09-08T15:35:00Z">
          <w:pPr>
            <w:spacing w:line="480" w:lineRule="auto"/>
            <w:ind w:firstLineChars="385" w:firstLine="1078"/>
            <w:jc w:val="left"/>
          </w:pPr>
        </w:pPrChange>
      </w:pPr>
      <w:r w:rsidRPr="000633F6">
        <w:rPr>
          <w:rFonts w:ascii="微软雅黑" w:eastAsia="微软雅黑" w:hAnsi="微软雅黑" w:hint="eastAsia"/>
          <w:bCs/>
          <w:sz w:val="24"/>
          <w:szCs w:val="24"/>
          <w:rPrChange w:id="71" w:author="l y" w:date="2021-09-08T15:34:00Z">
            <w:rPr>
              <w:rFonts w:hint="eastAsia"/>
              <w:sz w:val="28"/>
            </w:rPr>
          </w:rPrChange>
        </w:rPr>
        <w:t>授课班级</w:t>
      </w:r>
      <w:r w:rsidR="00704474" w:rsidRPr="000633F6">
        <w:rPr>
          <w:rFonts w:ascii="微软雅黑" w:eastAsia="微软雅黑" w:hAnsi="微软雅黑"/>
          <w:bCs/>
          <w:sz w:val="24"/>
          <w:szCs w:val="24"/>
          <w:rPrChange w:id="72" w:author="l y" w:date="2021-09-08T15:34:00Z">
            <w:rPr>
              <w:sz w:val="28"/>
              <w:u w:val="single"/>
            </w:rPr>
          </w:rPrChange>
        </w:rPr>
        <w:t xml:space="preserve"> </w:t>
      </w:r>
      <w:r w:rsidR="005A34BD" w:rsidRPr="000633F6">
        <w:rPr>
          <w:rFonts w:ascii="微软雅黑" w:eastAsia="微软雅黑" w:hAnsi="微软雅黑"/>
          <w:bCs/>
          <w:sz w:val="24"/>
          <w:szCs w:val="24"/>
          <w:rPrChange w:id="73" w:author="l y" w:date="2021-09-08T15:34:00Z">
            <w:rPr>
              <w:sz w:val="28"/>
              <w:u w:val="single"/>
            </w:rPr>
          </w:rPrChange>
        </w:rPr>
        <w:t xml:space="preserve"> </w:t>
      </w:r>
      <w:r w:rsidR="005A34BD" w:rsidRPr="000633F6">
        <w:rPr>
          <w:rFonts w:ascii="微软雅黑" w:eastAsia="微软雅黑" w:hAnsi="微软雅黑"/>
          <w:bCs/>
          <w:sz w:val="24"/>
          <w:szCs w:val="24"/>
          <w:u w:val="single"/>
          <w:rPrChange w:id="74" w:author="l y" w:date="2021-09-08T15:34:00Z">
            <w:rPr>
              <w:sz w:val="28"/>
              <w:u w:val="single"/>
            </w:rPr>
          </w:rPrChange>
        </w:rPr>
        <w:t xml:space="preserve"> </w:t>
      </w:r>
      <w:r w:rsidR="00BF3DB0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75" w:author="l y" w:date="2021-09-08T15:34:00Z">
            <w:rPr>
              <w:rFonts w:hint="eastAsia"/>
              <w:sz w:val="28"/>
              <w:u w:val="single"/>
            </w:rPr>
          </w:rPrChange>
        </w:rPr>
        <w:t>石工</w:t>
      </w:r>
      <w:del w:id="76" w:author="l y" w:date="2021-09-07T16:15:00Z">
        <w:r w:rsidR="00BF3DB0" w:rsidRPr="000633F6" w:rsidDel="00383329">
          <w:rPr>
            <w:rFonts w:ascii="微软雅黑" w:eastAsia="微软雅黑" w:hAnsi="微软雅黑"/>
            <w:bCs/>
            <w:sz w:val="24"/>
            <w:szCs w:val="24"/>
            <w:u w:val="single"/>
            <w:rPrChange w:id="77" w:author="l y" w:date="2021-09-08T15:34:00Z">
              <w:rPr>
                <w:sz w:val="28"/>
                <w:u w:val="single"/>
              </w:rPr>
            </w:rPrChange>
          </w:rPr>
          <w:delText>17</w:delText>
        </w:r>
      </w:del>
      <w:ins w:id="78" w:author="l y" w:date="2021-09-07T16:15:00Z">
        <w:r w:rsidR="00383329" w:rsidRPr="000633F6">
          <w:rPr>
            <w:rFonts w:ascii="微软雅黑" w:eastAsia="微软雅黑" w:hAnsi="微软雅黑"/>
            <w:bCs/>
            <w:sz w:val="24"/>
            <w:szCs w:val="24"/>
            <w:u w:val="single"/>
            <w:rPrChange w:id="79" w:author="l y" w:date="2021-09-08T15:34:00Z">
              <w:rPr>
                <w:sz w:val="28"/>
                <w:u w:val="single"/>
              </w:rPr>
            </w:rPrChange>
          </w:rPr>
          <w:t>18</w:t>
        </w:r>
      </w:ins>
      <w:r w:rsidR="00BF3DB0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80" w:author="l y" w:date="2021-09-08T15:34:00Z">
            <w:rPr>
              <w:rFonts w:hint="eastAsia"/>
              <w:sz w:val="28"/>
              <w:u w:val="single"/>
            </w:rPr>
          </w:rPrChange>
        </w:rPr>
        <w:t>级，</w:t>
      </w:r>
      <w:del w:id="81" w:author="l y" w:date="2021-09-07T16:15:00Z">
        <w:r w:rsidR="00BF3DB0" w:rsidRPr="000633F6" w:rsidDel="00383329">
          <w:rPr>
            <w:rFonts w:ascii="微软雅黑" w:eastAsia="微软雅黑" w:hAnsi="微软雅黑"/>
            <w:bCs/>
            <w:sz w:val="24"/>
            <w:szCs w:val="24"/>
            <w:u w:val="single"/>
            <w:rPrChange w:id="82" w:author="l y" w:date="2021-09-08T15:34:00Z">
              <w:rPr>
                <w:sz w:val="28"/>
                <w:u w:val="single"/>
              </w:rPr>
            </w:rPrChange>
          </w:rPr>
          <w:delText>18</w:delText>
        </w:r>
      </w:del>
      <w:ins w:id="83" w:author="l y" w:date="2021-09-07T16:15:00Z">
        <w:r w:rsidR="00383329" w:rsidRPr="000633F6">
          <w:rPr>
            <w:rFonts w:ascii="微软雅黑" w:eastAsia="微软雅黑" w:hAnsi="微软雅黑"/>
            <w:bCs/>
            <w:sz w:val="24"/>
            <w:szCs w:val="24"/>
            <w:u w:val="single"/>
            <w:rPrChange w:id="84" w:author="l y" w:date="2021-09-08T15:34:00Z">
              <w:rPr>
                <w:sz w:val="28"/>
                <w:u w:val="single"/>
              </w:rPr>
            </w:rPrChange>
          </w:rPr>
          <w:t>19</w:t>
        </w:r>
      </w:ins>
      <w:r w:rsidR="00BF3DB0" w:rsidRPr="000633F6">
        <w:rPr>
          <w:rFonts w:ascii="微软雅黑" w:eastAsia="微软雅黑" w:hAnsi="微软雅黑" w:hint="eastAsia"/>
          <w:bCs/>
          <w:sz w:val="24"/>
          <w:szCs w:val="24"/>
          <w:rPrChange w:id="85" w:author="l y" w:date="2021-09-08T15:41:00Z">
            <w:rPr>
              <w:rFonts w:hint="eastAsia"/>
              <w:sz w:val="28"/>
              <w:u w:val="single"/>
            </w:rPr>
          </w:rPrChange>
        </w:rPr>
        <w:t>级</w:t>
      </w:r>
      <w:r w:rsidR="005A34BD" w:rsidRPr="000633F6">
        <w:rPr>
          <w:rFonts w:ascii="微软雅黑" w:eastAsia="微软雅黑" w:hAnsi="微软雅黑"/>
          <w:bCs/>
          <w:sz w:val="24"/>
          <w:szCs w:val="24"/>
          <w:rPrChange w:id="86" w:author="l y" w:date="2021-09-08T15:34:00Z">
            <w:rPr>
              <w:sz w:val="28"/>
              <w:u w:val="single"/>
            </w:rPr>
          </w:rPrChange>
        </w:rPr>
        <w:t xml:space="preserve">  </w:t>
      </w:r>
      <w:r w:rsidR="00084883" w:rsidRPr="000633F6">
        <w:rPr>
          <w:rFonts w:ascii="微软雅黑" w:eastAsia="微软雅黑" w:hAnsi="微软雅黑"/>
          <w:bCs/>
          <w:sz w:val="24"/>
          <w:szCs w:val="24"/>
          <w:rPrChange w:id="87" w:author="l y" w:date="2021-09-08T15:34:00Z">
            <w:rPr>
              <w:sz w:val="28"/>
              <w:u w:val="single"/>
            </w:rPr>
          </w:rPrChange>
        </w:rPr>
        <w:t xml:space="preserve"> </w:t>
      </w:r>
    </w:p>
    <w:p w14:paraId="61CCFD95" w14:textId="5A461AB6" w:rsidR="00E37778" w:rsidRPr="000633F6" w:rsidRDefault="00E37778">
      <w:pPr>
        <w:spacing w:line="360" w:lineRule="auto"/>
        <w:rPr>
          <w:rFonts w:ascii="微软雅黑" w:eastAsia="微软雅黑" w:hAnsi="微软雅黑"/>
          <w:bCs/>
          <w:sz w:val="24"/>
          <w:szCs w:val="24"/>
          <w:rPrChange w:id="88" w:author="l y" w:date="2021-09-08T15:41:00Z">
            <w:rPr>
              <w:sz w:val="28"/>
            </w:rPr>
          </w:rPrChange>
        </w:rPr>
        <w:pPrChange w:id="89" w:author="l y" w:date="2021-09-08T15:35:00Z">
          <w:pPr>
            <w:spacing w:line="480" w:lineRule="auto"/>
            <w:ind w:firstLineChars="385" w:firstLine="1078"/>
          </w:pPr>
        </w:pPrChange>
      </w:pPr>
      <w:r w:rsidRPr="000633F6">
        <w:rPr>
          <w:rFonts w:ascii="微软雅黑" w:eastAsia="微软雅黑" w:hAnsi="微软雅黑" w:hint="eastAsia"/>
          <w:bCs/>
          <w:sz w:val="24"/>
          <w:szCs w:val="24"/>
          <w:rPrChange w:id="90" w:author="l y" w:date="2021-09-08T15:41:00Z">
            <w:rPr>
              <w:rFonts w:hint="eastAsia"/>
              <w:sz w:val="28"/>
            </w:rPr>
          </w:rPrChange>
        </w:rPr>
        <w:t>学生人数</w:t>
      </w:r>
      <w:r w:rsidR="00A12928" w:rsidRPr="000633F6">
        <w:rPr>
          <w:rFonts w:ascii="微软雅黑" w:eastAsia="微软雅黑" w:hAnsi="微软雅黑"/>
          <w:bCs/>
          <w:sz w:val="24"/>
          <w:szCs w:val="24"/>
          <w:rPrChange w:id="91" w:author="l y" w:date="2021-09-08T15:41:00Z">
            <w:rPr>
              <w:sz w:val="28"/>
              <w:u w:val="single"/>
            </w:rPr>
          </w:rPrChange>
        </w:rPr>
        <w:t xml:space="preserve"> </w:t>
      </w:r>
      <w:r w:rsidR="00792A12" w:rsidRPr="000633F6">
        <w:rPr>
          <w:rFonts w:ascii="微软雅黑" w:eastAsia="微软雅黑" w:hAnsi="微软雅黑"/>
          <w:bCs/>
          <w:sz w:val="24"/>
          <w:szCs w:val="24"/>
          <w:rPrChange w:id="92" w:author="l y" w:date="2021-09-08T15:41:00Z">
            <w:rPr>
              <w:sz w:val="28"/>
              <w:u w:val="single"/>
            </w:rPr>
          </w:rPrChange>
        </w:rPr>
        <w:t xml:space="preserve"> </w:t>
      </w:r>
      <w:del w:id="93" w:author="l y" w:date="2021-09-07T16:15:00Z">
        <w:r w:rsidR="00BF3DB0" w:rsidRPr="00B540EF" w:rsidDel="00383329">
          <w:rPr>
            <w:rFonts w:ascii="微软雅黑" w:eastAsia="微软雅黑" w:hAnsi="微软雅黑"/>
            <w:bCs/>
            <w:sz w:val="24"/>
            <w:szCs w:val="24"/>
            <w:u w:val="single"/>
            <w:rPrChange w:id="94" w:author="l y" w:date="2021-09-08T16:05:00Z">
              <w:rPr>
                <w:sz w:val="28"/>
                <w:u w:val="single"/>
              </w:rPr>
            </w:rPrChange>
          </w:rPr>
          <w:delText>16</w:delText>
        </w:r>
        <w:r w:rsidR="003E5328" w:rsidRPr="00B540EF" w:rsidDel="00383329">
          <w:rPr>
            <w:rFonts w:ascii="微软雅黑" w:eastAsia="微软雅黑" w:hAnsi="微软雅黑"/>
            <w:bCs/>
            <w:sz w:val="24"/>
            <w:szCs w:val="24"/>
            <w:u w:val="single"/>
            <w:rPrChange w:id="95" w:author="l y" w:date="2021-09-08T16:05:00Z">
              <w:rPr>
                <w:sz w:val="28"/>
                <w:u w:val="single"/>
              </w:rPr>
            </w:rPrChange>
          </w:rPr>
          <w:delText xml:space="preserve">  </w:delText>
        </w:r>
      </w:del>
      <w:ins w:id="96" w:author="l y" w:date="2021-09-08T15:34:00Z">
        <w:r w:rsidR="000633F6" w:rsidRPr="00B540EF">
          <w:rPr>
            <w:rFonts w:ascii="微软雅黑" w:eastAsia="微软雅黑" w:hAnsi="微软雅黑"/>
            <w:bCs/>
            <w:sz w:val="24"/>
            <w:szCs w:val="24"/>
            <w:u w:val="single"/>
            <w:rPrChange w:id="97" w:author="l y" w:date="2021-09-08T16:05:00Z">
              <w:rPr>
                <w:sz w:val="28"/>
                <w:u w:val="single"/>
              </w:rPr>
            </w:rPrChange>
          </w:rPr>
          <w:t>2</w:t>
        </w:r>
      </w:ins>
      <w:ins w:id="98" w:author="l y" w:date="2021-09-10T15:18:00Z">
        <w:r w:rsidR="0053516E">
          <w:rPr>
            <w:rFonts w:ascii="微软雅黑" w:eastAsia="微软雅黑" w:hAnsi="微软雅黑"/>
            <w:bCs/>
            <w:sz w:val="24"/>
            <w:szCs w:val="24"/>
            <w:u w:val="single"/>
          </w:rPr>
          <w:t>9</w:t>
        </w:r>
      </w:ins>
      <w:ins w:id="99" w:author="l y" w:date="2021-09-07T16:15:00Z">
        <w:r w:rsidR="00383329" w:rsidRPr="000633F6">
          <w:rPr>
            <w:rFonts w:ascii="微软雅黑" w:eastAsia="微软雅黑" w:hAnsi="微软雅黑"/>
            <w:bCs/>
            <w:sz w:val="24"/>
            <w:szCs w:val="24"/>
            <w:rPrChange w:id="100" w:author="l y" w:date="2021-09-08T15:41:00Z">
              <w:rPr>
                <w:sz w:val="28"/>
                <w:u w:val="single"/>
              </w:rPr>
            </w:rPrChange>
          </w:rPr>
          <w:t xml:space="preserve">  </w:t>
        </w:r>
      </w:ins>
    </w:p>
    <w:p w14:paraId="648B2786" w14:textId="6F5D8718" w:rsidR="000633F6" w:rsidRPr="000633F6" w:rsidRDefault="00E37778">
      <w:pPr>
        <w:spacing w:line="360" w:lineRule="auto"/>
        <w:rPr>
          <w:ins w:id="101" w:author="l y" w:date="2021-09-08T15:40:00Z"/>
          <w:rFonts w:ascii="微软雅黑" w:eastAsia="微软雅黑" w:hAnsi="微软雅黑"/>
          <w:bCs/>
          <w:sz w:val="24"/>
          <w:szCs w:val="24"/>
          <w:u w:val="single"/>
          <w:rPrChange w:id="102" w:author="l y" w:date="2021-09-08T15:42:00Z">
            <w:rPr>
              <w:ins w:id="103" w:author="l y" w:date="2021-09-08T15:40:00Z"/>
              <w:sz w:val="28"/>
              <w:u w:val="single"/>
            </w:rPr>
          </w:rPrChange>
        </w:rPr>
        <w:pPrChange w:id="104" w:author="l y" w:date="2021-09-08T15:41:00Z">
          <w:pPr>
            <w:spacing w:line="480" w:lineRule="auto"/>
          </w:pPr>
        </w:pPrChange>
      </w:pPr>
      <w:r w:rsidRPr="000633F6">
        <w:rPr>
          <w:rFonts w:ascii="微软雅黑" w:eastAsia="微软雅黑" w:hAnsi="微软雅黑" w:hint="eastAsia"/>
          <w:bCs/>
          <w:sz w:val="24"/>
          <w:szCs w:val="24"/>
          <w:rPrChange w:id="105" w:author="l y" w:date="2021-09-08T15:41:00Z">
            <w:rPr>
              <w:rFonts w:hint="eastAsia"/>
              <w:sz w:val="28"/>
            </w:rPr>
          </w:rPrChange>
        </w:rPr>
        <w:t>任课教师</w:t>
      </w:r>
      <w:r w:rsidR="005A2F73" w:rsidRPr="000633F6">
        <w:rPr>
          <w:rFonts w:ascii="微软雅黑" w:eastAsia="微软雅黑" w:hAnsi="微软雅黑"/>
          <w:bCs/>
          <w:sz w:val="24"/>
          <w:szCs w:val="24"/>
          <w:rPrChange w:id="106" w:author="l y" w:date="2021-09-08T15:41:00Z">
            <w:rPr>
              <w:sz w:val="28"/>
            </w:rPr>
          </w:rPrChange>
        </w:rPr>
        <w:t>:</w:t>
      </w:r>
      <w:r w:rsidR="00A12928" w:rsidRPr="000633F6">
        <w:rPr>
          <w:rFonts w:ascii="微软雅黑" w:eastAsia="微软雅黑" w:hAnsi="微软雅黑"/>
          <w:bCs/>
          <w:sz w:val="24"/>
          <w:szCs w:val="24"/>
          <w:rPrChange w:id="107" w:author="l y" w:date="2021-09-08T15:41:00Z">
            <w:rPr>
              <w:sz w:val="28"/>
              <w:u w:val="single"/>
            </w:rPr>
          </w:rPrChange>
        </w:rPr>
        <w:t xml:space="preserve"> </w:t>
      </w:r>
      <w:r w:rsidR="00BF3DB0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108" w:author="l y" w:date="2021-09-08T15:41:00Z">
            <w:rPr>
              <w:rFonts w:hint="eastAsia"/>
              <w:sz w:val="28"/>
              <w:u w:val="single"/>
            </w:rPr>
          </w:rPrChange>
        </w:rPr>
        <w:t>叶艳</w:t>
      </w:r>
      <w:r w:rsidR="00BF3DB0" w:rsidRPr="000633F6">
        <w:rPr>
          <w:rFonts w:ascii="微软雅黑" w:eastAsia="微软雅黑" w:hAnsi="微软雅黑"/>
          <w:bCs/>
          <w:sz w:val="24"/>
          <w:szCs w:val="24"/>
          <w:u w:val="single"/>
          <w:rPrChange w:id="109" w:author="l y" w:date="2021-09-08T15:41:00Z">
            <w:rPr>
              <w:sz w:val="28"/>
              <w:u w:val="single"/>
            </w:rPr>
          </w:rPrChange>
        </w:rPr>
        <w:t xml:space="preserve">  </w:t>
      </w:r>
      <w:r w:rsidR="00247415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110" w:author="l y" w:date="2021-09-08T15:41:00Z">
            <w:rPr>
              <w:rFonts w:hint="eastAsia"/>
              <w:sz w:val="28"/>
              <w:u w:val="single"/>
            </w:rPr>
          </w:rPrChange>
        </w:rPr>
        <w:t>郑力会</w:t>
      </w:r>
      <w:r w:rsidR="003F2B84" w:rsidRPr="000633F6">
        <w:rPr>
          <w:rFonts w:ascii="微软雅黑" w:eastAsia="微软雅黑" w:hAnsi="微软雅黑"/>
          <w:bCs/>
          <w:sz w:val="24"/>
          <w:szCs w:val="24"/>
          <w:u w:val="single"/>
          <w:rPrChange w:id="111" w:author="l y" w:date="2021-09-08T15:41:00Z">
            <w:rPr>
              <w:sz w:val="28"/>
              <w:u w:val="single"/>
            </w:rPr>
          </w:rPrChange>
        </w:rPr>
        <w:t xml:space="preserve"> </w:t>
      </w:r>
      <w:ins w:id="112" w:author="l y" w:date="2021-09-08T15:36:00Z">
        <w:r w:rsidR="000633F6" w:rsidRPr="000633F6">
          <w:rPr>
            <w:rFonts w:ascii="微软雅黑" w:eastAsia="微软雅黑" w:hAnsi="微软雅黑"/>
            <w:bCs/>
            <w:sz w:val="24"/>
            <w:szCs w:val="24"/>
            <w:rPrChange w:id="113" w:author="l y" w:date="2021-09-08T15:41:00Z">
              <w:rPr>
                <w:sz w:val="28"/>
                <w:u w:val="single"/>
              </w:rPr>
            </w:rPrChange>
          </w:rPr>
          <w:t xml:space="preserve">    </w:t>
        </w:r>
      </w:ins>
      <w:del w:id="114" w:author="l y" w:date="2021-09-08T15:36:00Z">
        <w:r w:rsidR="00EC000D" w:rsidRPr="000633F6" w:rsidDel="000633F6">
          <w:rPr>
            <w:rFonts w:ascii="微软雅黑" w:eastAsia="微软雅黑" w:hAnsi="微软雅黑"/>
            <w:bCs/>
            <w:sz w:val="24"/>
            <w:szCs w:val="24"/>
            <w:rPrChange w:id="115" w:author="l y" w:date="2021-09-08T15:41:00Z">
              <w:rPr>
                <w:sz w:val="28"/>
                <w:u w:val="single"/>
              </w:rPr>
            </w:rPrChange>
          </w:rPr>
          <w:delText xml:space="preserve"> </w:delText>
        </w:r>
        <w:r w:rsidR="00792A12" w:rsidRPr="000633F6" w:rsidDel="000633F6">
          <w:rPr>
            <w:rFonts w:ascii="微软雅黑" w:eastAsia="微软雅黑" w:hAnsi="微软雅黑"/>
            <w:bCs/>
            <w:sz w:val="24"/>
            <w:szCs w:val="24"/>
            <w:rPrChange w:id="116" w:author="l y" w:date="2021-09-08T15:41:00Z">
              <w:rPr>
                <w:sz w:val="28"/>
                <w:u w:val="single"/>
              </w:rPr>
            </w:rPrChange>
          </w:rPr>
          <w:delText xml:space="preserve"> </w:delText>
        </w:r>
      </w:del>
      <w:r w:rsidR="00792A12" w:rsidRPr="000633F6">
        <w:rPr>
          <w:rFonts w:ascii="微软雅黑" w:eastAsia="微软雅黑" w:hAnsi="微软雅黑"/>
          <w:bCs/>
          <w:sz w:val="24"/>
          <w:szCs w:val="24"/>
          <w:rPrChange w:id="117" w:author="l y" w:date="2021-09-08T15:41:00Z">
            <w:rPr>
              <w:sz w:val="28"/>
              <w:u w:val="single"/>
            </w:rPr>
          </w:rPrChange>
        </w:rPr>
        <w:t xml:space="preserve"> </w:t>
      </w:r>
      <w:ins w:id="118" w:author="l y" w:date="2021-09-08T15:35:00Z">
        <w:r w:rsidR="000633F6" w:rsidRPr="000633F6">
          <w:rPr>
            <w:rFonts w:ascii="微软雅黑" w:eastAsia="微软雅黑" w:hAnsi="微软雅黑" w:hint="eastAsia"/>
            <w:bCs/>
            <w:sz w:val="24"/>
            <w:szCs w:val="24"/>
            <w:rPrChange w:id="119" w:author="l y" w:date="2021-09-08T15:41:00Z">
              <w:rPr>
                <w:rFonts w:hint="eastAsia"/>
                <w:sz w:val="28"/>
                <w:u w:val="single"/>
              </w:rPr>
            </w:rPrChange>
          </w:rPr>
          <w:t>职称</w:t>
        </w:r>
      </w:ins>
      <w:ins w:id="120" w:author="l y" w:date="2021-09-08T15:36:00Z">
        <w:r w:rsidR="000633F6">
          <w:rPr>
            <w:rFonts w:ascii="微软雅黑" w:eastAsia="微软雅黑" w:hAnsi="微软雅黑" w:hint="eastAsia"/>
            <w:bCs/>
            <w:sz w:val="24"/>
            <w:szCs w:val="24"/>
          </w:rPr>
          <w:t>：</w:t>
        </w:r>
      </w:ins>
      <w:ins w:id="121" w:author="l y" w:date="2021-09-08T15:37:00Z">
        <w:r w:rsidR="000633F6" w:rsidRPr="000633F6">
          <w:rPr>
            <w:rFonts w:ascii="微软雅黑" w:eastAsia="微软雅黑" w:hAnsi="微软雅黑" w:hint="eastAsia"/>
            <w:bCs/>
            <w:sz w:val="24"/>
            <w:szCs w:val="24"/>
            <w:u w:val="single"/>
          </w:rPr>
          <w:t>副教授</w:t>
        </w:r>
        <w:r w:rsidR="000633F6" w:rsidRPr="000633F6">
          <w:rPr>
            <w:rFonts w:ascii="微软雅黑" w:eastAsia="微软雅黑" w:hAnsi="微软雅黑"/>
            <w:bCs/>
            <w:sz w:val="24"/>
            <w:szCs w:val="24"/>
            <w:u w:val="single"/>
          </w:rPr>
          <w:t>/</w:t>
        </w:r>
      </w:ins>
      <w:ins w:id="122" w:author="l y" w:date="2021-09-08T15:36:00Z">
        <w:r w:rsidR="000633F6" w:rsidRPr="000633F6">
          <w:rPr>
            <w:rFonts w:ascii="微软雅黑" w:eastAsia="微软雅黑" w:hAnsi="微软雅黑" w:hint="eastAsia"/>
            <w:bCs/>
            <w:sz w:val="24"/>
            <w:szCs w:val="24"/>
            <w:u w:val="single"/>
            <w:rPrChange w:id="123" w:author="l y" w:date="2021-09-08T15:42:00Z">
              <w:rPr>
                <w:rFonts w:ascii="微软雅黑" w:eastAsia="微软雅黑" w:hAnsi="微软雅黑" w:hint="eastAsia"/>
                <w:bCs/>
                <w:sz w:val="24"/>
                <w:szCs w:val="24"/>
              </w:rPr>
            </w:rPrChange>
          </w:rPr>
          <w:t>教授</w:t>
        </w:r>
      </w:ins>
      <w:ins w:id="124" w:author="l y" w:date="2021-09-08T15:37:00Z">
        <w:r w:rsidR="000633F6" w:rsidRPr="000633F6">
          <w:rPr>
            <w:rFonts w:ascii="微软雅黑" w:eastAsia="微软雅黑" w:hAnsi="微软雅黑"/>
            <w:bCs/>
            <w:sz w:val="24"/>
            <w:szCs w:val="24"/>
            <w:u w:val="single"/>
            <w:rPrChange w:id="125" w:author="l y" w:date="2021-09-08T15:42:00Z">
              <w:rPr>
                <w:sz w:val="28"/>
                <w:u w:val="single"/>
              </w:rPr>
            </w:rPrChange>
          </w:rPr>
          <w:t xml:space="preserve"> </w:t>
        </w:r>
      </w:ins>
    </w:p>
    <w:p w14:paraId="7214A1BF" w14:textId="67AE919D" w:rsidR="000633F6" w:rsidRPr="000633F6" w:rsidRDefault="000633F6">
      <w:pPr>
        <w:spacing w:line="360" w:lineRule="auto"/>
        <w:rPr>
          <w:ins w:id="126" w:author="l y" w:date="2021-09-08T15:39:00Z"/>
          <w:rFonts w:ascii="微软雅黑" w:eastAsia="微软雅黑" w:hAnsi="微软雅黑"/>
          <w:bCs/>
          <w:sz w:val="24"/>
          <w:szCs w:val="24"/>
          <w:rPrChange w:id="127" w:author="l y" w:date="2021-09-08T15:41:00Z">
            <w:rPr>
              <w:ins w:id="128" w:author="l y" w:date="2021-09-08T15:39:00Z"/>
              <w:sz w:val="28"/>
              <w:u w:val="single"/>
            </w:rPr>
          </w:rPrChange>
        </w:rPr>
        <w:pPrChange w:id="129" w:author="l y" w:date="2021-09-08T15:41:00Z">
          <w:pPr>
            <w:spacing w:line="480" w:lineRule="auto"/>
          </w:pPr>
        </w:pPrChange>
      </w:pPr>
      <w:ins w:id="130" w:author="l y" w:date="2021-09-08T15:40:00Z">
        <w:r w:rsidRPr="000633F6">
          <w:rPr>
            <w:rFonts w:ascii="微软雅黑" w:eastAsia="微软雅黑" w:hAnsi="微软雅黑" w:hint="eastAsia"/>
            <w:bCs/>
            <w:sz w:val="24"/>
            <w:szCs w:val="24"/>
            <w:rPrChange w:id="131" w:author="l y" w:date="2021-09-08T15:41:00Z">
              <w:rPr>
                <w:rFonts w:hint="eastAsia"/>
                <w:sz w:val="28"/>
                <w:u w:val="single"/>
              </w:rPr>
            </w:rPrChange>
          </w:rPr>
          <w:t>开课学院：</w:t>
        </w:r>
        <w:r w:rsidRPr="000633F6">
          <w:rPr>
            <w:rFonts w:ascii="微软雅黑" w:eastAsia="微软雅黑" w:hAnsi="微软雅黑" w:hint="eastAsia"/>
            <w:bCs/>
            <w:sz w:val="24"/>
            <w:szCs w:val="24"/>
            <w:u w:val="single"/>
            <w:rPrChange w:id="132" w:author="l y" w:date="2021-09-08T15:42:00Z">
              <w:rPr>
                <w:rFonts w:hint="eastAsia"/>
                <w:sz w:val="28"/>
                <w:u w:val="single"/>
              </w:rPr>
            </w:rPrChange>
          </w:rPr>
          <w:t>石油工程学院</w:t>
        </w:r>
        <w:r w:rsidRPr="000633F6">
          <w:rPr>
            <w:rFonts w:ascii="微软雅黑" w:eastAsia="微软雅黑" w:hAnsi="微软雅黑"/>
            <w:bCs/>
            <w:sz w:val="24"/>
            <w:szCs w:val="24"/>
            <w:u w:val="single"/>
            <w:rPrChange w:id="133" w:author="l y" w:date="2021-09-08T15:42:00Z">
              <w:rPr>
                <w:sz w:val="28"/>
                <w:u w:val="single"/>
              </w:rPr>
            </w:rPrChange>
          </w:rPr>
          <w:t xml:space="preserve"> </w:t>
        </w:r>
        <w:r w:rsidRPr="000633F6">
          <w:rPr>
            <w:rFonts w:ascii="微软雅黑" w:eastAsia="微软雅黑" w:hAnsi="微软雅黑"/>
            <w:bCs/>
            <w:sz w:val="24"/>
            <w:szCs w:val="24"/>
            <w:rPrChange w:id="134" w:author="l y" w:date="2021-09-08T15:41:00Z">
              <w:rPr>
                <w:sz w:val="28"/>
                <w:u w:val="single"/>
              </w:rPr>
            </w:rPrChange>
          </w:rPr>
          <w:t xml:space="preserve">   </w:t>
        </w:r>
        <w:r w:rsidRPr="000633F6">
          <w:rPr>
            <w:rFonts w:ascii="微软雅黑" w:eastAsia="微软雅黑" w:hAnsi="微软雅黑" w:hint="eastAsia"/>
            <w:bCs/>
            <w:sz w:val="24"/>
            <w:szCs w:val="24"/>
            <w:rPrChange w:id="135" w:author="l y" w:date="2021-09-08T15:41:00Z">
              <w:rPr>
                <w:rFonts w:hint="eastAsia"/>
                <w:sz w:val="28"/>
                <w:u w:val="single"/>
              </w:rPr>
            </w:rPrChange>
          </w:rPr>
          <w:t>系（教研室）</w:t>
        </w:r>
      </w:ins>
      <w:ins w:id="136" w:author="l y" w:date="2021-09-08T15:41:00Z">
        <w:r w:rsidRPr="000633F6">
          <w:rPr>
            <w:rFonts w:ascii="微软雅黑" w:eastAsia="微软雅黑" w:hAnsi="微软雅黑" w:hint="eastAsia"/>
            <w:bCs/>
            <w:sz w:val="24"/>
            <w:szCs w:val="24"/>
            <w:rPrChange w:id="137" w:author="l y" w:date="2021-09-08T15:41:00Z">
              <w:rPr>
                <w:rFonts w:hint="eastAsia"/>
                <w:sz w:val="28"/>
                <w:u w:val="single"/>
              </w:rPr>
            </w:rPrChange>
          </w:rPr>
          <w:t>：</w:t>
        </w:r>
        <w:r w:rsidRPr="000633F6">
          <w:rPr>
            <w:rFonts w:ascii="微软雅黑" w:eastAsia="微软雅黑" w:hAnsi="微软雅黑" w:hint="eastAsia"/>
            <w:bCs/>
            <w:sz w:val="24"/>
            <w:szCs w:val="24"/>
            <w:u w:val="single"/>
            <w:rPrChange w:id="138" w:author="l y" w:date="2021-09-08T15:42:00Z">
              <w:rPr>
                <w:rFonts w:hint="eastAsia"/>
                <w:sz w:val="28"/>
                <w:u w:val="single"/>
              </w:rPr>
            </w:rPrChange>
          </w:rPr>
          <w:t>油气井工程系</w:t>
        </w:r>
      </w:ins>
    </w:p>
    <w:p w14:paraId="102923A2" w14:textId="0FBDF610" w:rsidR="00E37778" w:rsidRPr="000633F6" w:rsidDel="000633F6" w:rsidRDefault="00E37778">
      <w:pPr>
        <w:spacing w:line="360" w:lineRule="auto"/>
        <w:rPr>
          <w:del w:id="139" w:author="l y" w:date="2021-09-08T15:37:00Z"/>
          <w:rFonts w:ascii="微软雅黑" w:eastAsia="微软雅黑" w:hAnsi="微软雅黑"/>
          <w:bCs/>
          <w:sz w:val="24"/>
          <w:szCs w:val="24"/>
          <w:rPrChange w:id="140" w:author="l y" w:date="2021-09-08T15:41:00Z">
            <w:rPr>
              <w:del w:id="141" w:author="l y" w:date="2021-09-08T15:37:00Z"/>
              <w:sz w:val="28"/>
              <w:u w:val="single"/>
            </w:rPr>
          </w:rPrChange>
        </w:rPr>
        <w:pPrChange w:id="142" w:author="l y" w:date="2021-09-08T15:41:00Z">
          <w:pPr>
            <w:spacing w:line="480" w:lineRule="auto"/>
            <w:ind w:firstLineChars="385" w:firstLine="1078"/>
          </w:pPr>
        </w:pPrChange>
      </w:pPr>
    </w:p>
    <w:p w14:paraId="1548C3EA" w14:textId="7658D608" w:rsidR="0090613B" w:rsidRPr="000633F6" w:rsidDel="000633F6" w:rsidRDefault="00E37778">
      <w:pPr>
        <w:spacing w:line="360" w:lineRule="auto"/>
        <w:rPr>
          <w:del w:id="143" w:author="l y" w:date="2021-09-08T15:37:00Z"/>
          <w:rFonts w:ascii="微软雅黑" w:eastAsia="微软雅黑" w:hAnsi="微软雅黑"/>
          <w:bCs/>
          <w:sz w:val="24"/>
          <w:szCs w:val="24"/>
          <w:rPrChange w:id="144" w:author="l y" w:date="2021-09-08T15:41:00Z">
            <w:rPr>
              <w:del w:id="145" w:author="l y" w:date="2021-09-08T15:37:00Z"/>
              <w:sz w:val="28"/>
            </w:rPr>
          </w:rPrChange>
        </w:rPr>
        <w:pPrChange w:id="146" w:author="l y" w:date="2021-09-08T15:41:00Z">
          <w:pPr>
            <w:spacing w:line="480" w:lineRule="auto"/>
            <w:ind w:firstLineChars="385" w:firstLine="1078"/>
          </w:pPr>
        </w:pPrChange>
      </w:pPr>
      <w:del w:id="147" w:author="l y" w:date="2021-09-08T15:37:00Z">
        <w:r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48" w:author="l y" w:date="2021-09-08T15:41:00Z">
              <w:rPr>
                <w:rFonts w:hint="eastAsia"/>
                <w:sz w:val="28"/>
              </w:rPr>
            </w:rPrChange>
          </w:rPr>
          <w:delText>所在院</w:delText>
        </w:r>
        <w:r w:rsidR="004C2547"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49" w:author="l y" w:date="2021-09-08T15:41:00Z">
              <w:rPr>
                <w:rFonts w:hint="eastAsia"/>
                <w:sz w:val="28"/>
              </w:rPr>
            </w:rPrChange>
          </w:rPr>
          <w:delText>（</w:delText>
        </w:r>
        <w:r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50" w:author="l y" w:date="2021-09-08T15:41:00Z">
              <w:rPr>
                <w:rFonts w:hint="eastAsia"/>
                <w:sz w:val="28"/>
              </w:rPr>
            </w:rPrChange>
          </w:rPr>
          <w:delText>系、部</w:delText>
        </w:r>
        <w:r w:rsidR="004C2547"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51" w:author="l y" w:date="2021-09-08T15:41:00Z">
              <w:rPr>
                <w:rFonts w:hint="eastAsia"/>
                <w:sz w:val="28"/>
              </w:rPr>
            </w:rPrChange>
          </w:rPr>
          <w:delText>）</w:delText>
        </w:r>
        <w:r w:rsidR="0090613B" w:rsidRPr="000633F6" w:rsidDel="000633F6">
          <w:rPr>
            <w:rFonts w:ascii="微软雅黑" w:eastAsia="微软雅黑" w:hAnsi="微软雅黑"/>
            <w:bCs/>
            <w:sz w:val="24"/>
            <w:szCs w:val="24"/>
            <w:rPrChange w:id="152" w:author="l y" w:date="2021-09-08T15:41:00Z">
              <w:rPr>
                <w:sz w:val="28"/>
                <w:u w:val="single"/>
              </w:rPr>
            </w:rPrChange>
          </w:rPr>
          <w:delText xml:space="preserve"> </w:delText>
        </w:r>
        <w:r w:rsidR="0090613B"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53" w:author="l y" w:date="2021-09-08T15:41:00Z">
              <w:rPr>
                <w:rFonts w:hint="eastAsia"/>
                <w:sz w:val="28"/>
                <w:u w:val="single"/>
              </w:rPr>
            </w:rPrChange>
          </w:rPr>
          <w:delText>石油工程学院</w:delText>
        </w:r>
        <w:r w:rsidR="0090613B" w:rsidRPr="000633F6" w:rsidDel="000633F6">
          <w:rPr>
            <w:rFonts w:ascii="微软雅黑" w:eastAsia="微软雅黑" w:hAnsi="微软雅黑"/>
            <w:bCs/>
            <w:sz w:val="24"/>
            <w:szCs w:val="24"/>
            <w:rPrChange w:id="154" w:author="l y" w:date="2021-09-08T15:41:00Z">
              <w:rPr>
                <w:sz w:val="28"/>
                <w:u w:val="single"/>
              </w:rPr>
            </w:rPrChange>
          </w:rPr>
          <w:delText xml:space="preserve">     </w:delText>
        </w:r>
        <w:r w:rsidR="00A12928" w:rsidRPr="000633F6" w:rsidDel="000633F6">
          <w:rPr>
            <w:rFonts w:ascii="微软雅黑" w:eastAsia="微软雅黑" w:hAnsi="微软雅黑"/>
            <w:bCs/>
            <w:sz w:val="24"/>
            <w:szCs w:val="24"/>
            <w:rPrChange w:id="155" w:author="l y" w:date="2021-09-08T15:41:00Z">
              <w:rPr>
                <w:sz w:val="28"/>
                <w:u w:val="single"/>
              </w:rPr>
            </w:rPrChange>
          </w:rPr>
          <w:delText xml:space="preserve"> </w:delText>
        </w:r>
      </w:del>
    </w:p>
    <w:p w14:paraId="2390951E" w14:textId="51B3FAC4" w:rsidR="00E37778" w:rsidRPr="000633F6" w:rsidDel="000633F6" w:rsidRDefault="00E37778">
      <w:pPr>
        <w:spacing w:line="360" w:lineRule="auto"/>
        <w:rPr>
          <w:del w:id="156" w:author="l y" w:date="2021-09-08T15:37:00Z"/>
          <w:rFonts w:ascii="微软雅黑" w:eastAsia="微软雅黑" w:hAnsi="微软雅黑"/>
          <w:bCs/>
          <w:sz w:val="24"/>
          <w:szCs w:val="24"/>
          <w:rPrChange w:id="157" w:author="l y" w:date="2021-09-08T15:41:00Z">
            <w:rPr>
              <w:del w:id="158" w:author="l y" w:date="2021-09-08T15:37:00Z"/>
              <w:sz w:val="28"/>
            </w:rPr>
          </w:rPrChange>
        </w:rPr>
        <w:pPrChange w:id="159" w:author="l y" w:date="2021-09-08T15:41:00Z">
          <w:pPr>
            <w:spacing w:line="480" w:lineRule="auto"/>
            <w:ind w:firstLineChars="385" w:firstLine="1078"/>
          </w:pPr>
        </w:pPrChange>
      </w:pPr>
      <w:del w:id="160" w:author="l y" w:date="2021-09-08T15:37:00Z">
        <w:r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61" w:author="l y" w:date="2021-09-08T15:41:00Z">
              <w:rPr>
                <w:rFonts w:hint="eastAsia"/>
                <w:sz w:val="28"/>
              </w:rPr>
            </w:rPrChange>
          </w:rPr>
          <w:delText>系</w:delText>
        </w:r>
        <w:r w:rsidR="004C2547"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62" w:author="l y" w:date="2021-09-08T15:41:00Z">
              <w:rPr>
                <w:rFonts w:hint="eastAsia"/>
                <w:sz w:val="28"/>
              </w:rPr>
            </w:rPrChange>
          </w:rPr>
          <w:delText>（</w:delText>
        </w:r>
        <w:r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63" w:author="l y" w:date="2021-09-08T15:41:00Z">
              <w:rPr>
                <w:rFonts w:hint="eastAsia"/>
                <w:sz w:val="28"/>
              </w:rPr>
            </w:rPrChange>
          </w:rPr>
          <w:delText>教研室</w:delText>
        </w:r>
        <w:r w:rsidR="004C2547"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64" w:author="l y" w:date="2021-09-08T15:41:00Z">
              <w:rPr>
                <w:rFonts w:hint="eastAsia"/>
                <w:sz w:val="28"/>
              </w:rPr>
            </w:rPrChange>
          </w:rPr>
          <w:delText>）</w:delText>
        </w:r>
        <w:r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65" w:author="l y" w:date="2021-09-08T15:41:00Z">
              <w:rPr>
                <w:rFonts w:hint="eastAsia"/>
                <w:sz w:val="28"/>
              </w:rPr>
            </w:rPrChange>
          </w:rPr>
          <w:delText>主任签字</w:delText>
        </w:r>
        <w:r w:rsidR="0090613B" w:rsidRPr="000633F6" w:rsidDel="000633F6">
          <w:rPr>
            <w:rFonts w:ascii="微软雅黑" w:eastAsia="微软雅黑" w:hAnsi="微软雅黑"/>
            <w:bCs/>
            <w:sz w:val="24"/>
            <w:szCs w:val="24"/>
            <w:rPrChange w:id="166" w:author="l y" w:date="2021-09-08T15:41:00Z">
              <w:rPr>
                <w:sz w:val="28"/>
              </w:rPr>
            </w:rPrChange>
          </w:rPr>
          <w:delText>________________</w:delText>
        </w:r>
        <w:r w:rsidR="0063477C" w:rsidRPr="000633F6" w:rsidDel="000633F6">
          <w:rPr>
            <w:rFonts w:ascii="微软雅黑" w:eastAsia="微软雅黑" w:hAnsi="微软雅黑"/>
            <w:bCs/>
            <w:sz w:val="24"/>
            <w:szCs w:val="24"/>
            <w:rPrChange w:id="167" w:author="l y" w:date="2021-09-08T15:41:00Z">
              <w:rPr>
                <w:sz w:val="28"/>
              </w:rPr>
            </w:rPrChange>
          </w:rPr>
          <w:delText>_____</w:delText>
        </w:r>
      </w:del>
    </w:p>
    <w:p w14:paraId="554C0487" w14:textId="4C3630AA" w:rsidR="001655C1" w:rsidRPr="000633F6" w:rsidRDefault="0063477C">
      <w:pPr>
        <w:spacing w:line="360" w:lineRule="auto"/>
        <w:rPr>
          <w:rFonts w:ascii="微软雅黑" w:eastAsia="微软雅黑" w:hAnsi="微软雅黑"/>
          <w:bCs/>
          <w:sz w:val="24"/>
          <w:szCs w:val="24"/>
          <w:u w:val="single"/>
          <w:rPrChange w:id="168" w:author="l y" w:date="2021-09-08T15:42:00Z">
            <w:rPr>
              <w:sz w:val="28"/>
            </w:rPr>
          </w:rPrChange>
        </w:rPr>
        <w:pPrChange w:id="169" w:author="l y" w:date="2021-09-08T15:41:00Z">
          <w:pPr>
            <w:adjustRightInd w:val="0"/>
            <w:snapToGrid w:val="0"/>
            <w:ind w:firstLineChars="385" w:firstLine="1078"/>
          </w:pPr>
        </w:pPrChange>
      </w:pPr>
      <w:r w:rsidRPr="000633F6">
        <w:rPr>
          <w:rFonts w:ascii="微软雅黑" w:eastAsia="微软雅黑" w:hAnsi="微软雅黑" w:hint="eastAsia"/>
          <w:bCs/>
          <w:sz w:val="24"/>
          <w:szCs w:val="24"/>
          <w:rPrChange w:id="170" w:author="l y" w:date="2021-09-08T15:41:00Z">
            <w:rPr>
              <w:rFonts w:hint="eastAsia"/>
              <w:sz w:val="28"/>
            </w:rPr>
          </w:rPrChange>
        </w:rPr>
        <w:t>教材名称：</w:t>
      </w:r>
      <w:r w:rsidR="00BF3DB0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171" w:author="l y" w:date="2021-09-08T15:42:00Z">
            <w:rPr>
              <w:rFonts w:hint="eastAsia"/>
              <w:sz w:val="28"/>
              <w:u w:val="single"/>
            </w:rPr>
          </w:rPrChange>
        </w:rPr>
        <w:t>保护油气层技术</w:t>
      </w:r>
      <w:r w:rsidR="001655C1" w:rsidRPr="000633F6">
        <w:rPr>
          <w:rFonts w:ascii="微软雅黑" w:eastAsia="微软雅黑" w:hAnsi="微软雅黑"/>
          <w:bCs/>
          <w:sz w:val="24"/>
          <w:szCs w:val="24"/>
          <w:u w:val="single"/>
          <w:rPrChange w:id="172" w:author="l y" w:date="2021-09-08T15:42:00Z">
            <w:rPr>
              <w:sz w:val="28"/>
              <w:u w:val="single"/>
            </w:rPr>
          </w:rPrChange>
        </w:rPr>
        <w:t xml:space="preserve"> </w:t>
      </w:r>
      <w:r w:rsidR="001655C1" w:rsidRPr="000633F6">
        <w:rPr>
          <w:rFonts w:ascii="微软雅黑" w:eastAsia="微软雅黑" w:hAnsi="微软雅黑"/>
          <w:bCs/>
          <w:sz w:val="24"/>
          <w:szCs w:val="24"/>
          <w:rPrChange w:id="173" w:author="l y" w:date="2021-09-08T15:41:00Z">
            <w:rPr>
              <w:sz w:val="28"/>
              <w:u w:val="single"/>
            </w:rPr>
          </w:rPrChange>
        </w:rPr>
        <w:t xml:space="preserve"> </w:t>
      </w:r>
      <w:r w:rsidR="00361526" w:rsidRPr="000633F6">
        <w:rPr>
          <w:rFonts w:ascii="微软雅黑" w:eastAsia="微软雅黑" w:hAnsi="微软雅黑"/>
          <w:bCs/>
          <w:sz w:val="24"/>
          <w:szCs w:val="24"/>
          <w:rPrChange w:id="174" w:author="l y" w:date="2021-09-08T15:41:00Z">
            <w:rPr>
              <w:sz w:val="28"/>
              <w:u w:val="single"/>
            </w:rPr>
          </w:rPrChange>
        </w:rPr>
        <w:t xml:space="preserve">       </w:t>
      </w:r>
      <w:ins w:id="175" w:author="l y" w:date="2021-09-08T15:41:00Z">
        <w:r w:rsidR="000633F6" w:rsidRPr="000633F6">
          <w:rPr>
            <w:rFonts w:ascii="微软雅黑" w:eastAsia="微软雅黑" w:hAnsi="微软雅黑" w:hint="eastAsia"/>
            <w:bCs/>
            <w:sz w:val="24"/>
            <w:szCs w:val="24"/>
            <w:rPrChange w:id="176" w:author="l y" w:date="2021-09-08T15:41:00Z">
              <w:rPr>
                <w:rFonts w:hint="eastAsia"/>
                <w:sz w:val="28"/>
              </w:rPr>
            </w:rPrChange>
          </w:rPr>
          <w:t>编</w:t>
        </w:r>
      </w:ins>
      <w:del w:id="177" w:author="l y" w:date="2021-09-08T15:38:00Z">
        <w:r w:rsidR="001655C1" w:rsidRPr="000633F6" w:rsidDel="000633F6">
          <w:rPr>
            <w:rFonts w:ascii="微软雅黑" w:eastAsia="微软雅黑" w:hAnsi="微软雅黑" w:hint="eastAsia"/>
            <w:bCs/>
            <w:sz w:val="24"/>
            <w:szCs w:val="24"/>
            <w:rPrChange w:id="178" w:author="l y" w:date="2021-09-08T15:41:00Z">
              <w:rPr>
                <w:rFonts w:hint="eastAsia"/>
                <w:sz w:val="28"/>
                <w:u w:val="single"/>
              </w:rPr>
            </w:rPrChange>
          </w:rPr>
          <w:delText>作者</w:delText>
        </w:r>
      </w:del>
      <w:ins w:id="179" w:author="l y" w:date="2021-09-08T15:38:00Z">
        <w:r w:rsidR="000633F6" w:rsidRPr="000633F6">
          <w:rPr>
            <w:rFonts w:ascii="微软雅黑" w:eastAsia="微软雅黑" w:hAnsi="微软雅黑" w:hint="eastAsia"/>
            <w:bCs/>
            <w:sz w:val="24"/>
            <w:szCs w:val="24"/>
            <w:rPrChange w:id="180" w:author="l y" w:date="2021-09-08T15:41:00Z">
              <w:rPr>
                <w:rFonts w:hint="eastAsia"/>
                <w:sz w:val="28"/>
                <w:u w:val="single"/>
              </w:rPr>
            </w:rPrChange>
          </w:rPr>
          <w:t>者</w:t>
        </w:r>
      </w:ins>
      <w:r w:rsidR="001655C1" w:rsidRPr="000633F6">
        <w:rPr>
          <w:rFonts w:ascii="微软雅黑" w:eastAsia="微软雅黑" w:hAnsi="微软雅黑" w:hint="eastAsia"/>
          <w:bCs/>
          <w:sz w:val="24"/>
          <w:szCs w:val="24"/>
          <w:rPrChange w:id="181" w:author="l y" w:date="2021-09-08T15:41:00Z">
            <w:rPr>
              <w:rFonts w:hint="eastAsia"/>
              <w:sz w:val="28"/>
              <w:u w:val="single"/>
            </w:rPr>
          </w:rPrChange>
        </w:rPr>
        <w:t>：</w:t>
      </w:r>
      <w:r w:rsidR="00BF3DB0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182" w:author="l y" w:date="2021-09-08T15:42:00Z">
            <w:rPr>
              <w:rFonts w:hint="eastAsia"/>
              <w:sz w:val="28"/>
              <w:u w:val="single"/>
            </w:rPr>
          </w:rPrChange>
        </w:rPr>
        <w:t>徐同台</w:t>
      </w:r>
      <w:r w:rsidR="001655C1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183" w:author="l y" w:date="2021-09-08T15:42:00Z">
            <w:rPr>
              <w:rFonts w:hint="eastAsia"/>
              <w:sz w:val="28"/>
              <w:u w:val="single"/>
            </w:rPr>
          </w:rPrChange>
        </w:rPr>
        <w:t>等</w:t>
      </w:r>
    </w:p>
    <w:p w14:paraId="1CBEBFC2" w14:textId="2AF94511" w:rsidR="00E37778" w:rsidRPr="000633F6" w:rsidRDefault="0063477C">
      <w:pPr>
        <w:spacing w:line="360" w:lineRule="auto"/>
        <w:rPr>
          <w:rFonts w:ascii="微软雅黑" w:eastAsia="微软雅黑" w:hAnsi="微软雅黑"/>
          <w:bCs/>
          <w:sz w:val="24"/>
          <w:szCs w:val="24"/>
          <w:rPrChange w:id="184" w:author="l y" w:date="2021-09-08T15:41:00Z">
            <w:rPr>
              <w:sz w:val="28"/>
            </w:rPr>
          </w:rPrChange>
        </w:rPr>
        <w:pPrChange w:id="185" w:author="l y" w:date="2021-09-08T15:41:00Z">
          <w:pPr>
            <w:adjustRightInd w:val="0"/>
            <w:snapToGrid w:val="0"/>
            <w:ind w:firstLineChars="385" w:firstLine="1078"/>
          </w:pPr>
        </w:pPrChange>
      </w:pPr>
      <w:r w:rsidRPr="000633F6">
        <w:rPr>
          <w:rFonts w:ascii="微软雅黑" w:eastAsia="微软雅黑" w:hAnsi="微软雅黑" w:hint="eastAsia"/>
          <w:bCs/>
          <w:sz w:val="24"/>
          <w:szCs w:val="24"/>
          <w:rPrChange w:id="186" w:author="l y" w:date="2021-09-08T15:41:00Z">
            <w:rPr>
              <w:rFonts w:hint="eastAsia"/>
              <w:sz w:val="28"/>
            </w:rPr>
          </w:rPrChange>
        </w:rPr>
        <w:t>出版单位：</w:t>
      </w:r>
      <w:r w:rsidR="001655C1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187" w:author="l y" w:date="2021-09-08T15:42:00Z">
            <w:rPr>
              <w:rFonts w:hint="eastAsia"/>
              <w:sz w:val="28"/>
            </w:rPr>
          </w:rPrChange>
        </w:rPr>
        <w:t>中国石油大学出版社</w:t>
      </w:r>
      <w:r w:rsidR="001655C1" w:rsidRPr="000633F6">
        <w:rPr>
          <w:rFonts w:ascii="微软雅黑" w:eastAsia="微软雅黑" w:hAnsi="微软雅黑"/>
          <w:bCs/>
          <w:sz w:val="24"/>
          <w:szCs w:val="24"/>
          <w:rPrChange w:id="188" w:author="l y" w:date="2021-09-08T15:41:00Z">
            <w:rPr>
              <w:sz w:val="28"/>
            </w:rPr>
          </w:rPrChange>
        </w:rPr>
        <w:t xml:space="preserve"> </w:t>
      </w:r>
      <w:r w:rsidR="001655C1" w:rsidRPr="000633F6">
        <w:rPr>
          <w:rFonts w:ascii="微软雅黑" w:eastAsia="微软雅黑" w:hAnsi="微软雅黑" w:hint="eastAsia"/>
          <w:bCs/>
          <w:sz w:val="24"/>
          <w:szCs w:val="24"/>
          <w:rPrChange w:id="189" w:author="l y" w:date="2021-09-08T15:41:00Z">
            <w:rPr>
              <w:rFonts w:hint="eastAsia"/>
              <w:sz w:val="28"/>
            </w:rPr>
          </w:rPrChange>
        </w:rPr>
        <w:t>出版时间：</w:t>
      </w:r>
      <w:r w:rsidR="001655C1" w:rsidRPr="000633F6">
        <w:rPr>
          <w:rFonts w:ascii="微软雅黑" w:eastAsia="微软雅黑" w:hAnsi="微软雅黑"/>
          <w:bCs/>
          <w:sz w:val="24"/>
          <w:szCs w:val="24"/>
          <w:u w:val="single"/>
          <w:rPrChange w:id="190" w:author="l y" w:date="2021-09-08T15:42:00Z">
            <w:rPr>
              <w:sz w:val="28"/>
            </w:rPr>
          </w:rPrChange>
        </w:rPr>
        <w:t>201</w:t>
      </w:r>
      <w:r w:rsidR="00BF3DB0" w:rsidRPr="000633F6">
        <w:rPr>
          <w:rFonts w:ascii="微软雅黑" w:eastAsia="微软雅黑" w:hAnsi="微软雅黑"/>
          <w:bCs/>
          <w:sz w:val="24"/>
          <w:szCs w:val="24"/>
          <w:u w:val="single"/>
          <w:rPrChange w:id="191" w:author="l y" w:date="2021-09-08T15:42:00Z">
            <w:rPr>
              <w:sz w:val="28"/>
            </w:rPr>
          </w:rPrChange>
        </w:rPr>
        <w:t>0</w:t>
      </w:r>
      <w:r w:rsidR="001655C1" w:rsidRPr="000633F6">
        <w:rPr>
          <w:rFonts w:ascii="微软雅黑" w:eastAsia="微软雅黑" w:hAnsi="微软雅黑" w:hint="eastAsia"/>
          <w:bCs/>
          <w:sz w:val="24"/>
          <w:szCs w:val="24"/>
          <w:u w:val="single"/>
          <w:rPrChange w:id="192" w:author="l y" w:date="2021-09-08T15:42:00Z">
            <w:rPr>
              <w:rFonts w:hint="eastAsia"/>
              <w:sz w:val="28"/>
            </w:rPr>
          </w:rPrChange>
        </w:rPr>
        <w:t>年</w:t>
      </w:r>
    </w:p>
    <w:p w14:paraId="37DB6555" w14:textId="4704A31C" w:rsidR="00B65C8E" w:rsidRPr="000633F6" w:rsidRDefault="00B65C8E">
      <w:pPr>
        <w:spacing w:line="360" w:lineRule="auto"/>
        <w:rPr>
          <w:ins w:id="193" w:author="l y" w:date="2021-09-08T15:38:00Z"/>
          <w:rFonts w:ascii="微软雅黑" w:eastAsia="微软雅黑" w:hAnsi="微软雅黑"/>
          <w:bCs/>
          <w:sz w:val="24"/>
          <w:szCs w:val="24"/>
          <w:rPrChange w:id="194" w:author="l y" w:date="2021-09-08T15:41:00Z">
            <w:rPr>
              <w:ins w:id="195" w:author="l y" w:date="2021-09-08T15:38:00Z"/>
              <w:sz w:val="28"/>
            </w:rPr>
          </w:rPrChange>
        </w:rPr>
        <w:pPrChange w:id="196" w:author="l y" w:date="2021-09-08T15:41:00Z">
          <w:pPr>
            <w:adjustRightInd w:val="0"/>
            <w:snapToGrid w:val="0"/>
            <w:ind w:firstLineChars="385" w:firstLine="1078"/>
          </w:pPr>
        </w:pPrChange>
      </w:pPr>
    </w:p>
    <w:p w14:paraId="17F24603" w14:textId="44749697" w:rsidR="000633F6" w:rsidRDefault="000633F6" w:rsidP="00B65C8E">
      <w:pPr>
        <w:adjustRightInd w:val="0"/>
        <w:snapToGrid w:val="0"/>
        <w:ind w:firstLineChars="385" w:firstLine="1078"/>
        <w:rPr>
          <w:ins w:id="197" w:author="l y" w:date="2021-09-08T15:38:00Z"/>
          <w:sz w:val="28"/>
        </w:rPr>
      </w:pPr>
    </w:p>
    <w:p w14:paraId="47C1ECDB" w14:textId="75A86AC4" w:rsidR="000633F6" w:rsidRDefault="000633F6" w:rsidP="00B65C8E">
      <w:pPr>
        <w:adjustRightInd w:val="0"/>
        <w:snapToGrid w:val="0"/>
        <w:ind w:firstLineChars="385" w:firstLine="1078"/>
        <w:rPr>
          <w:ins w:id="198" w:author="l y" w:date="2021-09-08T15:38:00Z"/>
          <w:sz w:val="28"/>
        </w:rPr>
      </w:pPr>
    </w:p>
    <w:p w14:paraId="5914DFE8" w14:textId="10DEA71E" w:rsidR="000633F6" w:rsidRDefault="000633F6" w:rsidP="00B65C8E">
      <w:pPr>
        <w:adjustRightInd w:val="0"/>
        <w:snapToGrid w:val="0"/>
        <w:ind w:firstLineChars="385" w:firstLine="1078"/>
        <w:rPr>
          <w:ins w:id="199" w:author="l y" w:date="2021-09-08T15:38:00Z"/>
          <w:sz w:val="28"/>
        </w:rPr>
      </w:pPr>
    </w:p>
    <w:p w14:paraId="48BDE996" w14:textId="38B70878" w:rsidR="000633F6" w:rsidRDefault="000633F6" w:rsidP="00B65C8E">
      <w:pPr>
        <w:adjustRightInd w:val="0"/>
        <w:snapToGrid w:val="0"/>
        <w:ind w:firstLineChars="385" w:firstLine="1078"/>
        <w:rPr>
          <w:ins w:id="200" w:author="l y" w:date="2021-09-08T15:38:00Z"/>
          <w:sz w:val="28"/>
        </w:rPr>
      </w:pPr>
    </w:p>
    <w:p w14:paraId="60CCA96D" w14:textId="268C9F87" w:rsidR="000633F6" w:rsidRDefault="000633F6" w:rsidP="00B65C8E">
      <w:pPr>
        <w:adjustRightInd w:val="0"/>
        <w:snapToGrid w:val="0"/>
        <w:ind w:firstLineChars="385" w:firstLine="1078"/>
        <w:rPr>
          <w:ins w:id="201" w:author="l y" w:date="2021-09-08T15:38:00Z"/>
          <w:sz w:val="28"/>
        </w:rPr>
      </w:pPr>
    </w:p>
    <w:p w14:paraId="7BD0CB37" w14:textId="141100A2" w:rsidR="000633F6" w:rsidRDefault="000633F6" w:rsidP="00B65C8E">
      <w:pPr>
        <w:adjustRightInd w:val="0"/>
        <w:snapToGrid w:val="0"/>
        <w:ind w:firstLineChars="385" w:firstLine="1078"/>
        <w:rPr>
          <w:ins w:id="202" w:author="l y" w:date="2021-09-08T15:38:00Z"/>
          <w:sz w:val="28"/>
        </w:rPr>
      </w:pPr>
    </w:p>
    <w:p w14:paraId="6B51FFDF" w14:textId="43D1F09E" w:rsidR="000633F6" w:rsidRDefault="000633F6" w:rsidP="00B65C8E">
      <w:pPr>
        <w:adjustRightInd w:val="0"/>
        <w:snapToGrid w:val="0"/>
        <w:ind w:firstLineChars="385" w:firstLine="1078"/>
        <w:rPr>
          <w:ins w:id="203" w:author="l y" w:date="2021-09-08T15:38:00Z"/>
          <w:sz w:val="28"/>
        </w:rPr>
      </w:pPr>
    </w:p>
    <w:p w14:paraId="6808B8BC" w14:textId="31A3EE3F" w:rsidR="000633F6" w:rsidRDefault="000633F6" w:rsidP="00B65C8E">
      <w:pPr>
        <w:adjustRightInd w:val="0"/>
        <w:snapToGrid w:val="0"/>
        <w:ind w:firstLineChars="385" w:firstLine="1078"/>
        <w:rPr>
          <w:ins w:id="204" w:author="l y" w:date="2021-09-08T15:38:00Z"/>
          <w:sz w:val="28"/>
        </w:rPr>
      </w:pPr>
    </w:p>
    <w:p w14:paraId="78F7BA94" w14:textId="52BDBBD9" w:rsidR="000633F6" w:rsidRDefault="000633F6" w:rsidP="00B65C8E">
      <w:pPr>
        <w:adjustRightInd w:val="0"/>
        <w:snapToGrid w:val="0"/>
        <w:ind w:firstLineChars="385" w:firstLine="1078"/>
        <w:rPr>
          <w:ins w:id="205" w:author="l y" w:date="2021-09-08T15:38:00Z"/>
          <w:sz w:val="28"/>
        </w:rPr>
      </w:pPr>
    </w:p>
    <w:p w14:paraId="5E64CCB5" w14:textId="77777777" w:rsidR="000633F6" w:rsidRDefault="000633F6" w:rsidP="000633F6">
      <w:pPr>
        <w:jc w:val="center"/>
        <w:rPr>
          <w:ins w:id="206" w:author="l y" w:date="2021-09-08T15:38:00Z"/>
          <w:rFonts w:ascii="微软雅黑" w:eastAsia="微软雅黑" w:hAnsi="微软雅黑"/>
          <w:bCs/>
          <w:sz w:val="32"/>
          <w:szCs w:val="32"/>
        </w:rPr>
      </w:pPr>
      <w:ins w:id="207" w:author="l y" w:date="2021-09-08T15:38:00Z">
        <w:r>
          <w:rPr>
            <w:rFonts w:ascii="微软雅黑" w:eastAsia="微软雅黑" w:hAnsi="微软雅黑" w:hint="eastAsia"/>
            <w:bCs/>
            <w:sz w:val="32"/>
            <w:szCs w:val="32"/>
          </w:rPr>
          <w:t>中国石油大学（北京）教务处制</w:t>
        </w:r>
      </w:ins>
    </w:p>
    <w:p w14:paraId="53DC45E1" w14:textId="44719E9B" w:rsidR="000633F6" w:rsidRPr="000633F6" w:rsidRDefault="000633F6" w:rsidP="00B65C8E">
      <w:pPr>
        <w:adjustRightInd w:val="0"/>
        <w:snapToGrid w:val="0"/>
        <w:ind w:firstLineChars="385" w:firstLine="1078"/>
        <w:rPr>
          <w:ins w:id="208" w:author="l y" w:date="2021-09-08T15:38:00Z"/>
          <w:sz w:val="28"/>
        </w:rPr>
      </w:pPr>
    </w:p>
    <w:p w14:paraId="55DE804A" w14:textId="53EC8ADF" w:rsidR="000633F6" w:rsidRDefault="000633F6" w:rsidP="00B65C8E">
      <w:pPr>
        <w:adjustRightInd w:val="0"/>
        <w:snapToGrid w:val="0"/>
        <w:ind w:firstLineChars="385" w:firstLine="1078"/>
        <w:rPr>
          <w:ins w:id="209" w:author="l y" w:date="2021-09-08T15:38:00Z"/>
          <w:sz w:val="28"/>
        </w:rPr>
      </w:pPr>
    </w:p>
    <w:p w14:paraId="34986DBF" w14:textId="56B6FEF8" w:rsidR="000633F6" w:rsidRDefault="000633F6" w:rsidP="00B65C8E">
      <w:pPr>
        <w:adjustRightInd w:val="0"/>
        <w:snapToGrid w:val="0"/>
        <w:ind w:firstLineChars="385" w:firstLine="1078"/>
        <w:rPr>
          <w:ins w:id="210" w:author="l y" w:date="2021-09-08T15:38:00Z"/>
          <w:sz w:val="28"/>
        </w:rPr>
      </w:pPr>
    </w:p>
    <w:p w14:paraId="45604DFB" w14:textId="1A9C6084" w:rsidR="000633F6" w:rsidRDefault="000633F6" w:rsidP="00B65C8E">
      <w:pPr>
        <w:adjustRightInd w:val="0"/>
        <w:snapToGrid w:val="0"/>
        <w:ind w:firstLineChars="385" w:firstLine="1078"/>
        <w:rPr>
          <w:ins w:id="211" w:author="l y" w:date="2021-09-08T15:38:00Z"/>
          <w:sz w:val="28"/>
        </w:rPr>
      </w:pPr>
    </w:p>
    <w:p w14:paraId="7C2F629E" w14:textId="40E75038" w:rsidR="000633F6" w:rsidRDefault="000633F6" w:rsidP="00B65C8E">
      <w:pPr>
        <w:adjustRightInd w:val="0"/>
        <w:snapToGrid w:val="0"/>
        <w:ind w:firstLineChars="385" w:firstLine="1078"/>
        <w:rPr>
          <w:ins w:id="212" w:author="l y" w:date="2021-09-08T15:38:00Z"/>
          <w:sz w:val="28"/>
        </w:rPr>
      </w:pPr>
    </w:p>
    <w:p w14:paraId="3E1DC59A" w14:textId="77777777" w:rsidR="000633F6" w:rsidRDefault="000633F6" w:rsidP="000633F6">
      <w:pPr>
        <w:jc w:val="center"/>
        <w:rPr>
          <w:ins w:id="213" w:author="l y" w:date="2021-09-08T15:39:00Z"/>
          <w:rFonts w:ascii="微软雅黑" w:eastAsia="微软雅黑" w:hAnsi="微软雅黑"/>
          <w:sz w:val="30"/>
          <w:szCs w:val="30"/>
        </w:rPr>
      </w:pPr>
      <w:ins w:id="214" w:author="l y" w:date="2021-09-08T15:39:00Z">
        <w:r>
          <w:rPr>
            <w:rFonts w:ascii="微软雅黑" w:eastAsia="微软雅黑" w:hAnsi="微软雅黑" w:hint="eastAsia"/>
            <w:sz w:val="30"/>
            <w:szCs w:val="30"/>
          </w:rPr>
          <w:t>填写说明</w:t>
        </w:r>
      </w:ins>
    </w:p>
    <w:p w14:paraId="173276FF" w14:textId="77777777" w:rsidR="000633F6" w:rsidRDefault="000633F6" w:rsidP="000633F6">
      <w:pPr>
        <w:spacing w:line="360" w:lineRule="auto"/>
        <w:ind w:firstLineChars="200" w:firstLine="420"/>
        <w:rPr>
          <w:ins w:id="215" w:author="l y" w:date="2021-09-08T15:39:00Z"/>
          <w:rFonts w:ascii="微软雅黑" w:eastAsia="微软雅黑" w:hAnsi="微软雅黑"/>
          <w:szCs w:val="21"/>
        </w:rPr>
      </w:pPr>
    </w:p>
    <w:p w14:paraId="060BC425" w14:textId="77777777" w:rsidR="000633F6" w:rsidRDefault="000633F6" w:rsidP="000633F6">
      <w:pPr>
        <w:spacing w:line="360" w:lineRule="auto"/>
        <w:ind w:firstLineChars="200" w:firstLine="420"/>
        <w:rPr>
          <w:ins w:id="216" w:author="l y" w:date="2021-09-08T15:39:00Z"/>
          <w:rFonts w:ascii="微软雅黑" w:eastAsia="微软雅黑" w:hAnsi="微软雅黑"/>
          <w:szCs w:val="21"/>
        </w:rPr>
      </w:pPr>
      <w:ins w:id="217" w:author="l y" w:date="2021-09-08T15:39:00Z">
        <w:r>
          <w:rPr>
            <w:rFonts w:ascii="微软雅黑" w:eastAsia="微软雅黑" w:hAnsi="微软雅黑" w:hint="eastAsia"/>
            <w:szCs w:val="21"/>
          </w:rPr>
  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  </w:r>
      </w:ins>
    </w:p>
    <w:p w14:paraId="0C707911" w14:textId="77777777" w:rsidR="000633F6" w:rsidRDefault="000633F6" w:rsidP="000633F6">
      <w:pPr>
        <w:spacing w:line="360" w:lineRule="auto"/>
        <w:ind w:firstLineChars="200" w:firstLine="420"/>
        <w:rPr>
          <w:ins w:id="218" w:author="l y" w:date="2021-09-08T15:39:00Z"/>
          <w:rFonts w:ascii="微软雅黑" w:eastAsia="微软雅黑" w:hAnsi="微软雅黑"/>
          <w:szCs w:val="21"/>
        </w:rPr>
      </w:pPr>
      <w:ins w:id="219" w:author="l y" w:date="2021-09-08T15:39:00Z">
        <w:r>
          <w:rPr>
            <w:rFonts w:ascii="微软雅黑" w:eastAsia="微软雅黑" w:hAnsi="微软雅黑" w:hint="eastAsia"/>
            <w:szCs w:val="21"/>
          </w:rPr>
          <w:t>2．大作业、考试等如占用课内学时，在“备注”列注明。</w:t>
        </w:r>
      </w:ins>
    </w:p>
    <w:p w14:paraId="51E12870" w14:textId="77777777" w:rsidR="000633F6" w:rsidRDefault="000633F6" w:rsidP="000633F6">
      <w:pPr>
        <w:spacing w:line="360" w:lineRule="auto"/>
        <w:ind w:firstLineChars="200" w:firstLine="420"/>
        <w:rPr>
          <w:ins w:id="220" w:author="l y" w:date="2021-09-08T15:39:00Z"/>
          <w:rFonts w:ascii="微软雅黑" w:eastAsia="微软雅黑" w:hAnsi="微软雅黑"/>
          <w:color w:val="FF0000"/>
          <w:szCs w:val="21"/>
        </w:rPr>
      </w:pPr>
      <w:ins w:id="221" w:author="l y" w:date="2021-09-08T15:39:00Z">
        <w:r w:rsidRPr="00E62D3C">
          <w:rPr>
            <w:rFonts w:ascii="微软雅黑" w:eastAsia="微软雅黑" w:hAnsi="微软雅黑" w:hint="eastAsia"/>
            <w:szCs w:val="21"/>
            <w:rPrChange w:id="222" w:author="l y" w:date="2021-09-14T12:20:00Z">
              <w:rPr>
                <w:rFonts w:ascii="微软雅黑" w:eastAsia="微软雅黑" w:hAnsi="微软雅黑" w:hint="eastAsia"/>
                <w:color w:val="FF0000"/>
                <w:szCs w:val="21"/>
              </w:rPr>
            </w:rPrChange>
          </w:rPr>
          <w:t>3．如果同一课堂由多名教师授课（包括实验、上机学时由不同老师讲授或指导的），须在“授课教师”列填写授课教师姓名；所有学时仅由一名老师授课的，可不填。</w:t>
        </w:r>
      </w:ins>
    </w:p>
    <w:p w14:paraId="45D9316B" w14:textId="77777777" w:rsidR="000633F6" w:rsidRDefault="000633F6" w:rsidP="000633F6">
      <w:pPr>
        <w:spacing w:line="360" w:lineRule="auto"/>
        <w:ind w:firstLineChars="200" w:firstLine="420"/>
        <w:rPr>
          <w:ins w:id="223" w:author="l y" w:date="2021-09-08T15:39:00Z"/>
          <w:rFonts w:ascii="微软雅黑" w:eastAsia="微软雅黑" w:hAnsi="微软雅黑"/>
          <w:szCs w:val="21"/>
        </w:rPr>
      </w:pPr>
      <w:ins w:id="224" w:author="l y" w:date="2021-09-08T15:39:00Z">
        <w:r>
          <w:rPr>
            <w:rFonts w:ascii="微软雅黑" w:eastAsia="微软雅黑" w:hAnsi="微软雅黑"/>
            <w:szCs w:val="21"/>
          </w:rPr>
          <w:t>4</w:t>
        </w:r>
        <w:r>
          <w:rPr>
            <w:rFonts w:ascii="微软雅黑" w:eastAsia="微软雅黑" w:hAnsi="微软雅黑" w:hint="eastAsia"/>
            <w:szCs w:val="21"/>
          </w:rPr>
          <w:t>．教学日历一经制订，不得随意变动，但在完成课程教学大纲规定教学内容的前提下，可以进行适当、必要的调整。</w:t>
        </w:r>
      </w:ins>
    </w:p>
    <w:p w14:paraId="3849C2D1" w14:textId="77777777" w:rsidR="000633F6" w:rsidRDefault="000633F6" w:rsidP="000633F6">
      <w:pPr>
        <w:spacing w:line="360" w:lineRule="auto"/>
        <w:ind w:firstLineChars="200" w:firstLine="420"/>
        <w:rPr>
          <w:ins w:id="225" w:author="l y" w:date="2021-09-08T15:39:00Z"/>
          <w:rFonts w:ascii="微软雅黑" w:eastAsia="微软雅黑" w:hAnsi="微软雅黑"/>
          <w:szCs w:val="21"/>
        </w:rPr>
      </w:pPr>
      <w:ins w:id="226" w:author="l y" w:date="2021-09-08T15:39:00Z">
        <w:r>
          <w:rPr>
            <w:rFonts w:ascii="微软雅黑" w:eastAsia="微软雅黑" w:hAnsi="微软雅黑"/>
            <w:szCs w:val="21"/>
          </w:rPr>
          <w:t>5</w:t>
        </w:r>
        <w:r>
          <w:rPr>
            <w:rFonts w:ascii="微软雅黑" w:eastAsia="微软雅黑" w:hAnsi="微软雅黑" w:hint="eastAsia"/>
            <w:szCs w:val="21"/>
          </w:rPr>
          <w:t>．任课教师在每学期第一周内将电子版上传至本科教务管理系统。</w:t>
        </w:r>
      </w:ins>
    </w:p>
    <w:p w14:paraId="00C3A9D1" w14:textId="77777777" w:rsidR="000633F6" w:rsidRDefault="000633F6" w:rsidP="000633F6">
      <w:pPr>
        <w:spacing w:line="360" w:lineRule="auto"/>
        <w:ind w:firstLineChars="200" w:firstLine="420"/>
        <w:rPr>
          <w:ins w:id="227" w:author="l y" w:date="2021-09-08T15:39:00Z"/>
          <w:rFonts w:ascii="微软雅黑" w:eastAsia="微软雅黑" w:hAnsi="微软雅黑"/>
          <w:szCs w:val="21"/>
        </w:rPr>
      </w:pPr>
      <w:ins w:id="228" w:author="l y" w:date="2021-09-08T15:39:00Z">
        <w:r>
          <w:rPr>
            <w:rFonts w:ascii="微软雅黑" w:eastAsia="微软雅黑" w:hAnsi="微软雅黑"/>
            <w:szCs w:val="21"/>
          </w:rPr>
          <w:t>6</w:t>
        </w:r>
        <w:r>
          <w:rPr>
            <w:rFonts w:ascii="微软雅黑" w:eastAsia="微软雅黑" w:hAnsi="微软雅黑" w:hint="eastAsia"/>
            <w:szCs w:val="21"/>
          </w:rPr>
          <w:t>．教学日历制订好后，上传至本科教务管理系统前请删除本页。</w:t>
        </w:r>
      </w:ins>
    </w:p>
    <w:p w14:paraId="04FD41E6" w14:textId="77777777" w:rsidR="000633F6" w:rsidRPr="000633F6" w:rsidRDefault="000633F6" w:rsidP="00B65C8E">
      <w:pPr>
        <w:adjustRightInd w:val="0"/>
        <w:snapToGrid w:val="0"/>
        <w:ind w:firstLineChars="385" w:firstLine="1078"/>
        <w:rPr>
          <w:sz w:val="28"/>
        </w:rPr>
      </w:pPr>
    </w:p>
    <w:p w14:paraId="5CCF2A4D" w14:textId="7A069027" w:rsidR="00E37778" w:rsidDel="000633F6" w:rsidRDefault="00E37778">
      <w:pPr>
        <w:jc w:val="center"/>
        <w:rPr>
          <w:del w:id="229" w:author="l y" w:date="2021-09-08T15:39:00Z"/>
          <w:rFonts w:ascii="黑体" w:eastAsia="黑体"/>
          <w:sz w:val="44"/>
        </w:rPr>
      </w:pPr>
      <w:del w:id="230" w:author="l y" w:date="2021-09-08T15:39:00Z">
        <w:r w:rsidDel="000633F6">
          <w:rPr>
            <w:rFonts w:hint="eastAsia"/>
            <w:sz w:val="32"/>
          </w:rPr>
          <w:delText>中国石油大学</w:delText>
        </w:r>
        <w:r w:rsidR="004C2547" w:rsidDel="000633F6">
          <w:rPr>
            <w:sz w:val="32"/>
          </w:rPr>
          <w:delText>（</w:delText>
        </w:r>
        <w:r w:rsidDel="000633F6">
          <w:rPr>
            <w:rFonts w:hint="eastAsia"/>
            <w:sz w:val="32"/>
          </w:rPr>
          <w:delText>北京</w:delText>
        </w:r>
        <w:r w:rsidR="004C2547" w:rsidDel="000633F6">
          <w:rPr>
            <w:sz w:val="32"/>
          </w:rPr>
          <w:delText>）</w:delText>
        </w:r>
        <w:r w:rsidDel="000633F6">
          <w:rPr>
            <w:rFonts w:hint="eastAsia"/>
            <w:sz w:val="32"/>
          </w:rPr>
          <w:delText>教务处制</w:delText>
        </w:r>
      </w:del>
    </w:p>
    <w:p w14:paraId="38B74A7C" w14:textId="3DAFDE5A" w:rsidR="00E37778" w:rsidDel="000633F6" w:rsidRDefault="00E37778">
      <w:pPr>
        <w:rPr>
          <w:del w:id="231" w:author="l y" w:date="2021-09-08T15:39:00Z"/>
          <w:rFonts w:ascii="黑体" w:eastAsia="黑体"/>
          <w:sz w:val="24"/>
        </w:rPr>
      </w:pPr>
      <w:del w:id="232" w:author="l y" w:date="2021-09-08T15:39:00Z">
        <w:r w:rsidDel="000633F6">
          <w:rPr>
            <w:rFonts w:ascii="黑体" w:eastAsia="黑体" w:hint="eastAsia"/>
            <w:sz w:val="24"/>
          </w:rPr>
          <w:delText>填 写 说</w:delText>
        </w:r>
        <w:r w:rsidDel="000633F6">
          <w:rPr>
            <w:rFonts w:ascii="黑体" w:eastAsia="黑体"/>
            <w:sz w:val="24"/>
          </w:rPr>
          <w:delText xml:space="preserve"> </w:delText>
        </w:r>
        <w:r w:rsidDel="000633F6">
          <w:rPr>
            <w:rFonts w:ascii="黑体" w:eastAsia="黑体" w:hint="eastAsia"/>
            <w:sz w:val="24"/>
          </w:rPr>
          <w:delText>明：</w:delText>
        </w:r>
      </w:del>
    </w:p>
    <w:p w14:paraId="6AB14C03" w14:textId="08901B90" w:rsidR="00E37778" w:rsidDel="000633F6" w:rsidRDefault="00E37778">
      <w:pPr>
        <w:ind w:left="360" w:hanging="360"/>
        <w:rPr>
          <w:del w:id="233" w:author="l y" w:date="2021-09-08T15:39:00Z"/>
          <w:rFonts w:ascii="黑体" w:eastAsia="黑体"/>
          <w:b/>
          <w:sz w:val="24"/>
        </w:rPr>
      </w:pPr>
      <w:del w:id="234" w:author="l y" w:date="2021-09-08T15:39:00Z">
        <w:r w:rsidDel="000633F6">
          <w:rPr>
            <w:rFonts w:ascii="黑体" w:eastAsia="黑体" w:hint="eastAsia"/>
            <w:sz w:val="24"/>
          </w:rPr>
          <w:delText>1．</w:delText>
        </w:r>
        <w:r w:rsidDel="000633F6">
          <w:rPr>
            <w:rFonts w:ascii="宋体" w:hAnsi="宋体" w:hint="eastAsia"/>
          </w:rPr>
          <w:delText>每上一次课填写一行，节次填写数字“1－</w:delText>
        </w: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5"/>
            <w:attr w:name="UnitName" w:val="”"/>
          </w:smartTagPr>
          <w:r w:rsidDel="000633F6">
            <w:rPr>
              <w:rFonts w:ascii="宋体" w:hAnsi="宋体" w:hint="eastAsia"/>
            </w:rPr>
            <w:delText>5”</w:delText>
          </w:r>
        </w:smartTag>
        <w:r w:rsidDel="000633F6">
          <w:rPr>
            <w:rFonts w:ascii="宋体" w:hAnsi="宋体" w:hint="eastAsia"/>
          </w:rPr>
          <w:delText>，一天共分5大节课，例如：一周上三次课填写三行，并在周学时栏合并单元格填写“</w:delText>
        </w: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6"/>
            <w:attr w:name="UnitName" w:val="”"/>
          </w:smartTagPr>
          <w:r w:rsidDel="000633F6">
            <w:rPr>
              <w:rFonts w:ascii="宋体" w:hAnsi="宋体" w:hint="eastAsia"/>
            </w:rPr>
            <w:delText>6”</w:delText>
          </w:r>
        </w:smartTag>
        <w:r w:rsidDel="000633F6">
          <w:rPr>
            <w:rFonts w:ascii="宋体" w:hAnsi="宋体" w:hint="eastAsia"/>
          </w:rPr>
          <w:delText>，周一第3、4节，在节次栏中填写2。</w:delText>
        </w:r>
      </w:del>
    </w:p>
    <w:p w14:paraId="2EBE0E8B" w14:textId="71423B13" w:rsidR="00E37778" w:rsidDel="000633F6" w:rsidRDefault="00E37778">
      <w:pPr>
        <w:spacing w:line="300" w:lineRule="auto"/>
        <w:ind w:left="360" w:hanging="360"/>
        <w:rPr>
          <w:del w:id="235" w:author="l y" w:date="2021-09-08T15:39:00Z"/>
        </w:rPr>
      </w:pPr>
      <w:del w:id="236" w:author="l y" w:date="2021-09-08T15:39:00Z">
        <w:r w:rsidDel="000633F6">
          <w:rPr>
            <w:rFonts w:ascii="黑体" w:eastAsia="黑体" w:hint="eastAsia"/>
            <w:sz w:val="24"/>
          </w:rPr>
          <w:delText>2．</w:delText>
        </w:r>
        <w:r w:rsidDel="000633F6">
          <w:rPr>
            <w:rFonts w:hint="eastAsia"/>
          </w:rPr>
          <w:delTex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delText>
        </w:r>
      </w:del>
    </w:p>
    <w:p w14:paraId="4C40C336" w14:textId="60D4A795" w:rsidR="00E37778" w:rsidDel="000633F6" w:rsidRDefault="00E37778">
      <w:pPr>
        <w:spacing w:line="300" w:lineRule="auto"/>
        <w:ind w:left="315" w:hanging="315"/>
        <w:rPr>
          <w:del w:id="237" w:author="l y" w:date="2021-09-08T15:39:00Z"/>
        </w:rPr>
      </w:pPr>
      <w:del w:id="238" w:author="l y" w:date="2021-09-08T15:39:00Z">
        <w:r w:rsidDel="000633F6">
          <w:rPr>
            <w:rFonts w:hint="eastAsia"/>
          </w:rPr>
          <w:delText>3</w:delText>
        </w:r>
        <w:r w:rsidDel="000633F6">
          <w:rPr>
            <w:rFonts w:hint="eastAsia"/>
          </w:rPr>
          <w:delText>．上机、大作业、课堂讨论、外出参观、考试等如占课内学时，在“备注”栏内注明。</w:delText>
        </w:r>
      </w:del>
    </w:p>
    <w:p w14:paraId="6B8DCADA" w14:textId="175EBCC5" w:rsidR="00E37778" w:rsidRDefault="00E37778">
      <w:pPr>
        <w:ind w:left="315" w:hanging="315"/>
        <w:sectPr w:rsidR="00E37778" w:rsidSect="00084883">
          <w:pgSz w:w="11907" w:h="16840" w:code="9"/>
          <w:pgMar w:top="1440" w:right="1797" w:bottom="1440" w:left="1797" w:header="851" w:footer="992" w:gutter="0"/>
          <w:cols w:space="425"/>
        </w:sectPr>
      </w:pPr>
      <w:del w:id="239" w:author="l y" w:date="2021-09-08T15:39:00Z">
        <w:r w:rsidDel="000633F6">
          <w:rPr>
            <w:rFonts w:hint="eastAsia"/>
          </w:rPr>
          <w:delText>4</w:delText>
        </w:r>
        <w:r w:rsidDel="000633F6">
          <w:rPr>
            <w:rFonts w:hint="eastAsia"/>
          </w:rPr>
          <w:delText>．教学日历由教师自存一份、课程所属系存一份，在每学期开学后第一周内送课程所属院（系、部）办公室并发一份电子版给课程所属院（系、部）办公室；有实验和上机学时的须发一份电子版的给实践科</w:delText>
        </w:r>
        <w:r w:rsidDel="000633F6">
          <w:rPr>
            <w:rFonts w:hint="eastAsia"/>
          </w:rPr>
          <w:delText>sjk@cup.edu.cn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77"/>
        <w:gridCol w:w="688"/>
        <w:gridCol w:w="4111"/>
        <w:gridCol w:w="1276"/>
        <w:gridCol w:w="425"/>
        <w:gridCol w:w="567"/>
        <w:gridCol w:w="425"/>
        <w:gridCol w:w="984"/>
      </w:tblGrid>
      <w:tr w:rsidR="00E37778" w:rsidRPr="000A09A1" w14:paraId="57AFDD5B" w14:textId="77777777" w:rsidTr="00D723CA">
        <w:trPr>
          <w:cantSplit/>
          <w:jc w:val="center"/>
        </w:trPr>
        <w:tc>
          <w:tcPr>
            <w:tcW w:w="1696" w:type="dxa"/>
            <w:gridSpan w:val="3"/>
            <w:vAlign w:val="center"/>
          </w:tcPr>
          <w:p w14:paraId="39ABFE0A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lastRenderedPageBreak/>
              <w:t>教学时间</w:t>
            </w:r>
          </w:p>
        </w:tc>
        <w:tc>
          <w:tcPr>
            <w:tcW w:w="4111" w:type="dxa"/>
            <w:vMerge w:val="restart"/>
            <w:vAlign w:val="center"/>
          </w:tcPr>
          <w:p w14:paraId="163D8E64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授</w:t>
            </w:r>
            <w:r w:rsidRPr="000A09A1">
              <w:rPr>
                <w:szCs w:val="21"/>
              </w:rPr>
              <w:t xml:space="preserve"> </w:t>
            </w:r>
            <w:r w:rsidRPr="000A09A1">
              <w:rPr>
                <w:szCs w:val="21"/>
              </w:rPr>
              <w:t>课</w:t>
            </w:r>
            <w:r w:rsidRPr="000A09A1">
              <w:rPr>
                <w:szCs w:val="21"/>
              </w:rPr>
              <w:t xml:space="preserve"> </w:t>
            </w:r>
            <w:r w:rsidRPr="000A09A1">
              <w:rPr>
                <w:szCs w:val="21"/>
              </w:rPr>
              <w:t>内</w:t>
            </w:r>
            <w:r w:rsidRPr="000A09A1">
              <w:rPr>
                <w:szCs w:val="21"/>
              </w:rPr>
              <w:t xml:space="preserve"> </w:t>
            </w:r>
            <w:r w:rsidRPr="000A09A1">
              <w:rPr>
                <w:szCs w:val="21"/>
              </w:rPr>
              <w:t>容</w:t>
            </w:r>
            <w:r w:rsidRPr="000A09A1">
              <w:rPr>
                <w:szCs w:val="21"/>
              </w:rPr>
              <w:t xml:space="preserve"> </w:t>
            </w:r>
            <w:r w:rsidRPr="000A09A1">
              <w:rPr>
                <w:szCs w:val="21"/>
              </w:rPr>
              <w:t>提</w:t>
            </w:r>
            <w:r w:rsidRPr="000A09A1">
              <w:rPr>
                <w:szCs w:val="21"/>
              </w:rPr>
              <w:t xml:space="preserve"> </w:t>
            </w:r>
            <w:r w:rsidRPr="000A09A1">
              <w:rPr>
                <w:szCs w:val="21"/>
              </w:rPr>
              <w:t>要</w:t>
            </w:r>
          </w:p>
        </w:tc>
        <w:tc>
          <w:tcPr>
            <w:tcW w:w="1276" w:type="dxa"/>
            <w:vMerge w:val="restart"/>
            <w:vAlign w:val="center"/>
          </w:tcPr>
          <w:p w14:paraId="528C541D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周学时</w:t>
            </w:r>
          </w:p>
          <w:p w14:paraId="6C83C8CE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（周学时大于</w:t>
            </w:r>
            <w:r w:rsidRPr="000A09A1">
              <w:rPr>
                <w:szCs w:val="21"/>
              </w:rPr>
              <w:t>2</w:t>
            </w:r>
            <w:r w:rsidRPr="000A09A1">
              <w:rPr>
                <w:szCs w:val="21"/>
              </w:rPr>
              <w:t>，可合并单元格）</w:t>
            </w:r>
          </w:p>
        </w:tc>
        <w:tc>
          <w:tcPr>
            <w:tcW w:w="1417" w:type="dxa"/>
            <w:gridSpan w:val="3"/>
            <w:vAlign w:val="center"/>
          </w:tcPr>
          <w:p w14:paraId="16BB72BC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学时分配</w:t>
            </w:r>
          </w:p>
        </w:tc>
        <w:tc>
          <w:tcPr>
            <w:tcW w:w="984" w:type="dxa"/>
            <w:vMerge w:val="restart"/>
            <w:vAlign w:val="center"/>
          </w:tcPr>
          <w:p w14:paraId="302D5F5A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备注</w:t>
            </w:r>
          </w:p>
        </w:tc>
      </w:tr>
      <w:tr w:rsidR="00E37778" w:rsidRPr="000A09A1" w14:paraId="21EAEA5E" w14:textId="77777777" w:rsidTr="00D723CA">
        <w:trPr>
          <w:cantSplit/>
          <w:trHeight w:val="501"/>
          <w:jc w:val="center"/>
        </w:trPr>
        <w:tc>
          <w:tcPr>
            <w:tcW w:w="531" w:type="dxa"/>
            <w:vAlign w:val="center"/>
          </w:tcPr>
          <w:p w14:paraId="10CBC7D9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周次</w:t>
            </w:r>
          </w:p>
        </w:tc>
        <w:tc>
          <w:tcPr>
            <w:tcW w:w="477" w:type="dxa"/>
            <w:vAlign w:val="center"/>
          </w:tcPr>
          <w:p w14:paraId="74BE96DC" w14:textId="77777777" w:rsidR="00E37778" w:rsidRPr="000A09A1" w:rsidRDefault="004B005C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星期</w:t>
            </w:r>
          </w:p>
        </w:tc>
        <w:tc>
          <w:tcPr>
            <w:tcW w:w="688" w:type="dxa"/>
            <w:vAlign w:val="center"/>
          </w:tcPr>
          <w:p w14:paraId="4EAE7D9E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节次</w:t>
            </w:r>
          </w:p>
        </w:tc>
        <w:tc>
          <w:tcPr>
            <w:tcW w:w="4111" w:type="dxa"/>
            <w:vMerge/>
          </w:tcPr>
          <w:p w14:paraId="1715EE71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14:paraId="3F6928F0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0544865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讲课</w:t>
            </w:r>
          </w:p>
        </w:tc>
        <w:tc>
          <w:tcPr>
            <w:tcW w:w="567" w:type="dxa"/>
            <w:vAlign w:val="center"/>
          </w:tcPr>
          <w:p w14:paraId="7C6A0FEC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实验</w:t>
            </w:r>
          </w:p>
        </w:tc>
        <w:tc>
          <w:tcPr>
            <w:tcW w:w="425" w:type="dxa"/>
            <w:vAlign w:val="center"/>
          </w:tcPr>
          <w:p w14:paraId="0BF1CAA5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习题</w:t>
            </w:r>
          </w:p>
        </w:tc>
        <w:tc>
          <w:tcPr>
            <w:tcW w:w="984" w:type="dxa"/>
            <w:vMerge/>
          </w:tcPr>
          <w:p w14:paraId="55F7E3CC" w14:textId="77777777" w:rsidR="00E37778" w:rsidRPr="000A09A1" w:rsidRDefault="00E37778" w:rsidP="000A09A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237CF5" w:rsidRPr="000A09A1" w14:paraId="2A9B7725" w14:textId="77777777" w:rsidTr="00D723CA">
        <w:trPr>
          <w:trHeight w:val="794"/>
          <w:jc w:val="center"/>
        </w:trPr>
        <w:tc>
          <w:tcPr>
            <w:tcW w:w="531" w:type="dxa"/>
            <w:vAlign w:val="center"/>
          </w:tcPr>
          <w:p w14:paraId="4C2DE925" w14:textId="11FFB9F3" w:rsidR="00237CF5" w:rsidRPr="000A09A1" w:rsidRDefault="008F3C67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477" w:type="dxa"/>
            <w:vAlign w:val="center"/>
          </w:tcPr>
          <w:p w14:paraId="185617D8" w14:textId="7B141450" w:rsidR="00237CF5" w:rsidRPr="000A09A1" w:rsidRDefault="00BF3DB0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88" w:type="dxa"/>
            <w:vAlign w:val="center"/>
          </w:tcPr>
          <w:p w14:paraId="39DD866C" w14:textId="3B590007" w:rsidR="00237CF5" w:rsidRPr="000A09A1" w:rsidRDefault="00A534CF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027AA59F" w14:textId="732726B1" w:rsidR="00237CF5" w:rsidRPr="000A09A1" w:rsidRDefault="00E62D3C" w:rsidP="00BF3DB0">
            <w:pPr>
              <w:adjustRightInd w:val="0"/>
              <w:snapToGrid w:val="0"/>
              <w:rPr>
                <w:szCs w:val="21"/>
              </w:rPr>
            </w:pPr>
            <w:ins w:id="240" w:author="l y" w:date="2021-09-14T12:21:00Z">
              <w:r>
                <w:rPr>
                  <w:rFonts w:hint="eastAsia"/>
                  <w:szCs w:val="21"/>
                </w:rPr>
                <w:t>第一章</w:t>
              </w:r>
            </w:ins>
            <w:r w:rsidR="00BF3DB0">
              <w:rPr>
                <w:rFonts w:hint="eastAsia"/>
                <w:szCs w:val="21"/>
              </w:rPr>
              <w:t>绪论</w:t>
            </w:r>
            <w:r w:rsidR="008F3C67">
              <w:rPr>
                <w:rFonts w:hint="eastAsia"/>
                <w:szCs w:val="21"/>
              </w:rPr>
              <w:t>（</w:t>
            </w:r>
            <w:r w:rsidR="00BF3DB0">
              <w:rPr>
                <w:rFonts w:hint="eastAsia"/>
                <w:szCs w:val="21"/>
              </w:rPr>
              <w:t>油气层保护的基本概念，学科特点</w:t>
            </w:r>
            <w:r w:rsidR="00717CD2">
              <w:rPr>
                <w:rFonts w:hint="eastAsia"/>
                <w:szCs w:val="21"/>
              </w:rPr>
              <w:t>，重要性，基本原则</w:t>
            </w:r>
            <w:r w:rsidR="008F3C67">
              <w:rPr>
                <w:rFonts w:hint="eastAsia"/>
                <w:szCs w:val="21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14:paraId="363063B5" w14:textId="77777777" w:rsidR="00237CF5" w:rsidRPr="000A09A1" w:rsidRDefault="00837CBB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796DF144" w14:textId="77777777" w:rsidR="00237CF5" w:rsidRPr="000A09A1" w:rsidRDefault="00237CF5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9CDBEBC" w14:textId="77777777" w:rsidR="00237CF5" w:rsidRPr="000A09A1" w:rsidRDefault="00237CF5" w:rsidP="000A09A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51ADDAE" w14:textId="77777777" w:rsidR="00237CF5" w:rsidRPr="000A09A1" w:rsidRDefault="00237CF5" w:rsidP="000A09A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62B73C91" w14:textId="5E13744B" w:rsidR="00237CF5" w:rsidRPr="000A09A1" w:rsidRDefault="00E36101" w:rsidP="000A09A1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郑力会</w:t>
            </w:r>
            <w:r w:rsidR="00BF3DB0">
              <w:rPr>
                <w:rFonts w:hint="eastAsia"/>
                <w:szCs w:val="21"/>
              </w:rPr>
              <w:t>叶艳</w:t>
            </w:r>
          </w:p>
        </w:tc>
      </w:tr>
      <w:tr w:rsidR="00A534CF" w:rsidRPr="000A09A1" w14:paraId="59E5F96B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29369292" w14:textId="4A8C6D89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477" w:type="dxa"/>
            <w:vAlign w:val="center"/>
          </w:tcPr>
          <w:p w14:paraId="2DA1B37F" w14:textId="07E8BC27" w:rsidR="00A534CF" w:rsidRPr="000A09A1" w:rsidRDefault="00BF3DB0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88" w:type="dxa"/>
            <w:vAlign w:val="center"/>
          </w:tcPr>
          <w:p w14:paraId="2F6FDB6A" w14:textId="731CFC10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3DF5D316" w14:textId="3C6B9DF5" w:rsidR="00A534CF" w:rsidRPr="000A09A1" w:rsidRDefault="00717CD2" w:rsidP="00A534CF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第</w:t>
            </w:r>
            <w:del w:id="241" w:author="l y" w:date="2021-09-14T12:21:00Z">
              <w:r w:rsidDel="00E62D3C">
                <w:rPr>
                  <w:rFonts w:hint="eastAsia"/>
                  <w:kern w:val="0"/>
                  <w:szCs w:val="21"/>
                </w:rPr>
                <w:delText>一</w:delText>
              </w:r>
            </w:del>
            <w:ins w:id="242" w:author="l y" w:date="2021-09-14T12:21:00Z">
              <w:r w:rsidR="00E62D3C">
                <w:rPr>
                  <w:rFonts w:hint="eastAsia"/>
                  <w:kern w:val="0"/>
                  <w:szCs w:val="21"/>
                </w:rPr>
                <w:t>二</w:t>
              </w:r>
            </w:ins>
            <w:r>
              <w:rPr>
                <w:rFonts w:hint="eastAsia"/>
                <w:kern w:val="0"/>
                <w:szCs w:val="21"/>
              </w:rPr>
              <w:t>章</w:t>
            </w:r>
            <w:r>
              <w:rPr>
                <w:rFonts w:hint="eastAsia"/>
                <w:bCs/>
                <w:szCs w:val="21"/>
              </w:rPr>
              <w:t>岩心分析（</w:t>
            </w:r>
            <w:r w:rsidR="00E714A7">
              <w:rPr>
                <w:rFonts w:hint="eastAsia"/>
                <w:bCs/>
                <w:szCs w:val="21"/>
              </w:rPr>
              <w:t>岩心分析技术及应用）</w:t>
            </w:r>
          </w:p>
        </w:tc>
        <w:tc>
          <w:tcPr>
            <w:tcW w:w="1276" w:type="dxa"/>
            <w:vMerge/>
            <w:vAlign w:val="center"/>
          </w:tcPr>
          <w:p w14:paraId="1AAFCE42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65887697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F3A7D09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1DB979D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2054379B" w14:textId="2300F4DC" w:rsidR="00A534CF" w:rsidRPr="000A09A1" w:rsidRDefault="00E714A7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A534CF" w:rsidRPr="000A09A1" w14:paraId="5C38E337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669E5BFB" w14:textId="39FEF65D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477" w:type="dxa"/>
            <w:vAlign w:val="center"/>
          </w:tcPr>
          <w:p w14:paraId="643B8B6A" w14:textId="76BE6EA4" w:rsidR="00A534CF" w:rsidRPr="000A09A1" w:rsidRDefault="00BF3DB0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88" w:type="dxa"/>
            <w:vAlign w:val="center"/>
          </w:tcPr>
          <w:p w14:paraId="5B605C8A" w14:textId="38A0638B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59BA41E6" w14:textId="7F36BAE6" w:rsidR="00A534CF" w:rsidRPr="000A09A1" w:rsidRDefault="00E714A7" w:rsidP="00A534CF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第三章油气层损害的室内评价（敏感性评价）</w:t>
            </w:r>
          </w:p>
        </w:tc>
        <w:tc>
          <w:tcPr>
            <w:tcW w:w="1276" w:type="dxa"/>
            <w:vMerge w:val="restart"/>
            <w:vAlign w:val="center"/>
          </w:tcPr>
          <w:p w14:paraId="597EE9D2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74DD1240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0120FD8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FF6AF35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25AC40A6" w14:textId="71AD0628" w:rsidR="00A534CF" w:rsidRPr="000A09A1" w:rsidRDefault="00E714A7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A534CF" w:rsidRPr="000A09A1" w14:paraId="30288DFC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0D7196B1" w14:textId="7C17AB53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477" w:type="dxa"/>
            <w:vAlign w:val="center"/>
          </w:tcPr>
          <w:p w14:paraId="59AEB261" w14:textId="15D22F6F" w:rsidR="00A534CF" w:rsidRPr="000A09A1" w:rsidRDefault="00BF3DB0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88" w:type="dxa"/>
            <w:vAlign w:val="center"/>
          </w:tcPr>
          <w:p w14:paraId="1DFE2847" w14:textId="38A0F2CD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75B8BBE2" w14:textId="2F76C99F" w:rsidR="00A534CF" w:rsidRPr="000A09A1" w:rsidRDefault="00E714A7" w:rsidP="00A534CF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第三章油气层损害室内评价（工作液对储层的伤害评价）</w:t>
            </w:r>
          </w:p>
        </w:tc>
        <w:tc>
          <w:tcPr>
            <w:tcW w:w="1276" w:type="dxa"/>
            <w:vMerge/>
            <w:vAlign w:val="center"/>
          </w:tcPr>
          <w:p w14:paraId="4B0CD698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6916B0C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3C47F6E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4597129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6656EF55" w14:textId="7B219A65" w:rsidR="00A534CF" w:rsidRPr="000A09A1" w:rsidRDefault="00E714A7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A534CF" w:rsidRPr="000A09A1" w14:paraId="53660080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1EDBCAED" w14:textId="118F763F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477" w:type="dxa"/>
            <w:vAlign w:val="center"/>
          </w:tcPr>
          <w:p w14:paraId="7104996C" w14:textId="550E778F" w:rsidR="00A534CF" w:rsidRPr="000A09A1" w:rsidRDefault="00BF3DB0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43" w:author="l y" w:date="2021-09-10T15:13:00Z">
              <w:r w:rsidDel="001D7C10">
                <w:rPr>
                  <w:szCs w:val="21"/>
                </w:rPr>
                <w:delText>2</w:delText>
              </w:r>
            </w:del>
            <w:ins w:id="244" w:author="l y" w:date="2021-09-10T15:13:00Z">
              <w:r w:rsidR="001D7C10">
                <w:rPr>
                  <w:szCs w:val="21"/>
                </w:rPr>
                <w:t>4</w:t>
              </w:r>
            </w:ins>
          </w:p>
        </w:tc>
        <w:tc>
          <w:tcPr>
            <w:tcW w:w="688" w:type="dxa"/>
            <w:vAlign w:val="center"/>
          </w:tcPr>
          <w:p w14:paraId="587EAE55" w14:textId="79ACB68A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14CF7312" w14:textId="55102318" w:rsidR="00A534CF" w:rsidRPr="000A09A1" w:rsidRDefault="00E714A7" w:rsidP="00A534CF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第四章油气层损害机理（损害类型及特点）</w:t>
            </w:r>
          </w:p>
        </w:tc>
        <w:tc>
          <w:tcPr>
            <w:tcW w:w="1276" w:type="dxa"/>
            <w:vAlign w:val="center"/>
          </w:tcPr>
          <w:p w14:paraId="757E25F8" w14:textId="0C33CBA0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45" w:author="l y" w:date="2021-09-14T12:22:00Z">
              <w:r w:rsidRPr="000A09A1" w:rsidDel="00E62D3C">
                <w:rPr>
                  <w:szCs w:val="21"/>
                </w:rPr>
                <w:delText>4</w:delText>
              </w:r>
            </w:del>
            <w:ins w:id="246" w:author="l y" w:date="2021-09-14T12:22:00Z">
              <w:r w:rsidR="00E62D3C">
                <w:rPr>
                  <w:szCs w:val="21"/>
                </w:rPr>
                <w:t>2</w:t>
              </w:r>
            </w:ins>
          </w:p>
        </w:tc>
        <w:tc>
          <w:tcPr>
            <w:tcW w:w="425" w:type="dxa"/>
            <w:vAlign w:val="center"/>
          </w:tcPr>
          <w:p w14:paraId="03839049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942F74A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915C99E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63E49647" w14:textId="41C0D4E4" w:rsidR="00A534CF" w:rsidRPr="000A09A1" w:rsidRDefault="00106EAE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E62D3C" w:rsidRPr="000A09A1" w14:paraId="5610FD63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0B2E1F1F" w14:textId="3E6A6083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47" w:author="l y" w:date="2021-09-10T15:10:00Z">
              <w:r w:rsidDel="001D7C10">
                <w:rPr>
                  <w:rFonts w:hint="eastAsia"/>
                  <w:szCs w:val="21"/>
                </w:rPr>
                <w:delText>三</w:delText>
              </w:r>
            </w:del>
            <w:ins w:id="248" w:author="l y" w:date="2021-09-10T15:10:00Z">
              <w:r>
                <w:rPr>
                  <w:rFonts w:hint="eastAsia"/>
                  <w:szCs w:val="21"/>
                </w:rPr>
                <w:t>四</w:t>
              </w:r>
            </w:ins>
          </w:p>
        </w:tc>
        <w:tc>
          <w:tcPr>
            <w:tcW w:w="477" w:type="dxa"/>
            <w:vAlign w:val="center"/>
          </w:tcPr>
          <w:p w14:paraId="036C9BF7" w14:textId="7B96D1F5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49" w:author="l y" w:date="2021-09-14T12:19:00Z">
              <w:r w:rsidDel="00A00292">
                <w:rPr>
                  <w:szCs w:val="21"/>
                </w:rPr>
                <w:delText>4</w:delText>
              </w:r>
            </w:del>
            <w:ins w:id="250" w:author="l y" w:date="2021-09-14T12:19:00Z">
              <w:r>
                <w:rPr>
                  <w:szCs w:val="21"/>
                </w:rPr>
                <w:t>2</w:t>
              </w:r>
            </w:ins>
          </w:p>
        </w:tc>
        <w:tc>
          <w:tcPr>
            <w:tcW w:w="688" w:type="dxa"/>
            <w:vAlign w:val="center"/>
          </w:tcPr>
          <w:p w14:paraId="78A812F1" w14:textId="64847F9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70CCC80D" w14:textId="4D2E7167" w:rsidR="00E62D3C" w:rsidRPr="00C17681" w:rsidDel="00E714A7" w:rsidRDefault="00E62D3C" w:rsidP="00E714A7">
            <w:pPr>
              <w:adjustRightInd w:val="0"/>
              <w:snapToGrid w:val="0"/>
              <w:rPr>
                <w:bCs/>
                <w:szCs w:val="21"/>
              </w:rPr>
            </w:pPr>
            <w:ins w:id="251" w:author="l y" w:date="2021-09-10T15:18:00Z">
              <w:r>
                <w:rPr>
                  <w:rFonts w:hint="eastAsia"/>
                  <w:snapToGrid w:val="0"/>
                  <w:szCs w:val="21"/>
                </w:rPr>
                <w:t>第四章油气层损害机理（非常规）</w:t>
              </w:r>
            </w:ins>
            <w:del w:id="252" w:author="l y" w:date="2021-09-10T15:18:00Z">
              <w:r w:rsidDel="004C1BB6">
                <w:rPr>
                  <w:rFonts w:hint="eastAsia"/>
                  <w:bCs/>
                  <w:szCs w:val="21"/>
                </w:rPr>
                <w:delText>第五章钻井完井保护油气层技术（钻井完井储层伤害原因及保护油气层的钻完井液））</w:delText>
              </w:r>
            </w:del>
          </w:p>
          <w:p w14:paraId="03A3DEE7" w14:textId="51629AB1" w:rsidR="00E62D3C" w:rsidRPr="000A09A1" w:rsidRDefault="00E62D3C" w:rsidP="00B65C8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0AB051B" w14:textId="458A7A82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7BEFB7B1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6670E2B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A974DAE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098BDFAF" w14:textId="1DB401C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E62D3C" w:rsidRPr="000A09A1" w14:paraId="112520C3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64D59D5F" w14:textId="4A1FA94F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</w:t>
            </w:r>
          </w:p>
        </w:tc>
        <w:tc>
          <w:tcPr>
            <w:tcW w:w="477" w:type="dxa"/>
            <w:vAlign w:val="center"/>
          </w:tcPr>
          <w:p w14:paraId="7203409E" w14:textId="0029BE7D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53" w:author="l y" w:date="2021-09-14T12:19:00Z">
              <w:r w:rsidDel="00A00292">
                <w:rPr>
                  <w:szCs w:val="21"/>
                </w:rPr>
                <w:delText>2</w:delText>
              </w:r>
            </w:del>
            <w:ins w:id="254" w:author="l y" w:date="2021-09-14T12:19:00Z">
              <w:r>
                <w:rPr>
                  <w:szCs w:val="21"/>
                </w:rPr>
                <w:t>4</w:t>
              </w:r>
            </w:ins>
          </w:p>
        </w:tc>
        <w:tc>
          <w:tcPr>
            <w:tcW w:w="688" w:type="dxa"/>
            <w:vAlign w:val="center"/>
          </w:tcPr>
          <w:p w14:paraId="01D2D7F3" w14:textId="4683E4AF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484A0221" w14:textId="686C8E57" w:rsidR="00E62D3C" w:rsidRPr="000A09A1" w:rsidRDefault="00E62D3C" w:rsidP="00A534CF">
            <w:pPr>
              <w:adjustRightInd w:val="0"/>
              <w:snapToGrid w:val="0"/>
              <w:rPr>
                <w:szCs w:val="21"/>
              </w:rPr>
            </w:pPr>
            <w:ins w:id="255" w:author="l y" w:date="2021-09-10T15:18:00Z">
              <w:r>
                <w:rPr>
                  <w:rFonts w:hint="eastAsia"/>
                  <w:bCs/>
                  <w:szCs w:val="21"/>
                </w:rPr>
                <w:t>第五章钻井完井保护油气层技术（钻井完井储层伤害原因及保护油气层的钻完井液）</w:t>
              </w:r>
            </w:ins>
            <w:del w:id="256" w:author="l y" w:date="2021-09-10T15:18:00Z">
              <w:r w:rsidDel="004C1BB6">
                <w:rPr>
                  <w:rFonts w:hint="eastAsia"/>
                  <w:bCs/>
                  <w:szCs w:val="21"/>
                </w:rPr>
                <w:delText>第五章钻井完井保护油气层技术（保护油气层的钻完井工艺，及固井技术）</w:delText>
              </w:r>
            </w:del>
          </w:p>
        </w:tc>
        <w:tc>
          <w:tcPr>
            <w:tcW w:w="1276" w:type="dxa"/>
            <w:vMerge/>
            <w:vAlign w:val="center"/>
          </w:tcPr>
          <w:p w14:paraId="5A408FCB" w14:textId="24AE15E3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9D9367C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D0C27CA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65F23DB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3AEF8098" w14:textId="1DB4E5B1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E62D3C" w:rsidRPr="000A09A1" w14:paraId="5A7CCC02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58668EA3" w14:textId="69EC646D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57" w:author="l y" w:date="2021-09-10T15:12:00Z">
              <w:r w:rsidDel="001D7C10">
                <w:rPr>
                  <w:rFonts w:hint="eastAsia"/>
                  <w:szCs w:val="21"/>
                </w:rPr>
                <w:delText>四</w:delText>
              </w:r>
            </w:del>
            <w:ins w:id="258" w:author="l y" w:date="2021-09-10T15:12:00Z">
              <w:r>
                <w:rPr>
                  <w:rFonts w:hint="eastAsia"/>
                  <w:szCs w:val="21"/>
                </w:rPr>
                <w:t>六</w:t>
              </w:r>
            </w:ins>
          </w:p>
        </w:tc>
        <w:tc>
          <w:tcPr>
            <w:tcW w:w="477" w:type="dxa"/>
            <w:vAlign w:val="center"/>
          </w:tcPr>
          <w:p w14:paraId="717AED16" w14:textId="05324880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59" w:author="l y" w:date="2021-09-14T12:19:00Z">
              <w:r w:rsidDel="00A00292">
                <w:rPr>
                  <w:szCs w:val="21"/>
                </w:rPr>
                <w:delText>4</w:delText>
              </w:r>
            </w:del>
            <w:ins w:id="260" w:author="l y" w:date="2021-09-14T12:19:00Z">
              <w:r>
                <w:rPr>
                  <w:szCs w:val="21"/>
                </w:rPr>
                <w:t>2</w:t>
              </w:r>
            </w:ins>
          </w:p>
        </w:tc>
        <w:tc>
          <w:tcPr>
            <w:tcW w:w="688" w:type="dxa"/>
            <w:vAlign w:val="center"/>
          </w:tcPr>
          <w:p w14:paraId="13E65816" w14:textId="6B562D4A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269B8844" w14:textId="05D980FB" w:rsidR="00E62D3C" w:rsidRPr="000A09A1" w:rsidRDefault="00E62D3C">
            <w:pPr>
              <w:adjustRightInd w:val="0"/>
              <w:snapToGrid w:val="0"/>
              <w:rPr>
                <w:szCs w:val="21"/>
              </w:rPr>
            </w:pPr>
            <w:ins w:id="261" w:author="l y" w:date="2021-09-10T15:18:00Z">
              <w:r>
                <w:rPr>
                  <w:rFonts w:hint="eastAsia"/>
                  <w:bCs/>
                  <w:szCs w:val="21"/>
                </w:rPr>
                <w:t>第五章钻井完井保护油气层技术（保护油气层的钻完井工艺，及固井技术）</w:t>
              </w:r>
            </w:ins>
            <w:del w:id="262" w:author="l y" w:date="2021-09-10T15:18:00Z">
              <w:r w:rsidDel="004C1BB6">
                <w:rPr>
                  <w:rFonts w:hint="eastAsia"/>
                  <w:bCs/>
                  <w:szCs w:val="21"/>
                </w:rPr>
                <w:delText>第</w:delText>
              </w:r>
            </w:del>
            <w:del w:id="263" w:author="l y" w:date="2021-09-10T15:17:00Z">
              <w:r w:rsidDel="004C1BB6">
                <w:rPr>
                  <w:rFonts w:hint="eastAsia"/>
                  <w:bCs/>
                  <w:szCs w:val="21"/>
                </w:rPr>
                <w:delText>六章完井过程中的保护油气层技术（射孔完井的油气层保护）</w:delText>
              </w:r>
            </w:del>
          </w:p>
        </w:tc>
        <w:tc>
          <w:tcPr>
            <w:tcW w:w="1276" w:type="dxa"/>
            <w:vMerge w:val="restart"/>
            <w:vAlign w:val="center"/>
          </w:tcPr>
          <w:p w14:paraId="37C77218" w14:textId="6D447F81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7970D0F1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80C9FAA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17562F2D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605C92E9" w14:textId="3FDC8C32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E62D3C" w:rsidRPr="000A09A1" w14:paraId="67F6BD1C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00AB60FE" w14:textId="68265B4F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ins w:id="264" w:author="l y" w:date="2021-09-10T15:07:00Z">
              <w:r>
                <w:rPr>
                  <w:rFonts w:hint="eastAsia"/>
                  <w:szCs w:val="21"/>
                </w:rPr>
                <w:t>六</w:t>
              </w:r>
            </w:ins>
            <w:del w:id="265" w:author="l y" w:date="2021-09-10T15:07:00Z">
              <w:r w:rsidDel="004D26EB">
                <w:rPr>
                  <w:rFonts w:hint="eastAsia"/>
                  <w:szCs w:val="21"/>
                </w:rPr>
                <w:delText>五</w:delText>
              </w:r>
            </w:del>
          </w:p>
        </w:tc>
        <w:tc>
          <w:tcPr>
            <w:tcW w:w="477" w:type="dxa"/>
            <w:vAlign w:val="center"/>
          </w:tcPr>
          <w:p w14:paraId="49B491D7" w14:textId="10A04445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66" w:author="l y" w:date="2021-09-14T12:19:00Z">
              <w:r w:rsidDel="00A00292">
                <w:rPr>
                  <w:szCs w:val="21"/>
                </w:rPr>
                <w:delText>2</w:delText>
              </w:r>
            </w:del>
            <w:ins w:id="267" w:author="l y" w:date="2021-09-14T12:19:00Z">
              <w:r>
                <w:rPr>
                  <w:szCs w:val="21"/>
                </w:rPr>
                <w:t>4</w:t>
              </w:r>
            </w:ins>
          </w:p>
        </w:tc>
        <w:tc>
          <w:tcPr>
            <w:tcW w:w="688" w:type="dxa"/>
            <w:vAlign w:val="center"/>
          </w:tcPr>
          <w:p w14:paraId="2F4BCD55" w14:textId="7DAFBE16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4B5B5A1A" w14:textId="3050D124" w:rsidR="00E62D3C" w:rsidRPr="000A09A1" w:rsidRDefault="00E62D3C" w:rsidP="00A534CF">
            <w:pPr>
              <w:adjustRightInd w:val="0"/>
              <w:snapToGrid w:val="0"/>
              <w:rPr>
                <w:szCs w:val="21"/>
              </w:rPr>
            </w:pPr>
            <w:ins w:id="268" w:author="l y" w:date="2021-09-10T15:18:00Z">
              <w:r>
                <w:rPr>
                  <w:rFonts w:hint="eastAsia"/>
                  <w:bCs/>
                  <w:szCs w:val="21"/>
                </w:rPr>
                <w:t>第</w:t>
              </w:r>
            </w:ins>
            <w:ins w:id="269" w:author="l y" w:date="2021-09-10T15:17:00Z">
              <w:r>
                <w:rPr>
                  <w:rFonts w:hint="eastAsia"/>
                  <w:bCs/>
                  <w:szCs w:val="21"/>
                </w:rPr>
                <w:t>六章完井过程中的保护油气层技术（射孔完井的油气层保护）</w:t>
              </w:r>
            </w:ins>
            <w:del w:id="270" w:author="l y" w:date="2021-09-10T15:17:00Z">
              <w:r w:rsidDel="004C1BB6">
                <w:rPr>
                  <w:rFonts w:hint="eastAsia"/>
                  <w:bCs/>
                  <w:szCs w:val="21"/>
                </w:rPr>
                <w:delText>第六章完井过程中的保护油气层技术（防砂，试油过程中的保护油气层）</w:delText>
              </w:r>
            </w:del>
          </w:p>
        </w:tc>
        <w:tc>
          <w:tcPr>
            <w:tcW w:w="1276" w:type="dxa"/>
            <w:vMerge/>
            <w:vAlign w:val="center"/>
          </w:tcPr>
          <w:p w14:paraId="0A9C7688" w14:textId="253494FD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F7C0624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4045889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5C56837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313C0E20" w14:textId="0AFB2C4A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E62D3C" w:rsidRPr="000A09A1" w14:paraId="392F4473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7FC1D30E" w14:textId="42D75ACC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ins w:id="271" w:author="l y" w:date="2021-09-10T15:12:00Z">
              <w:r>
                <w:rPr>
                  <w:rFonts w:hint="eastAsia"/>
                  <w:szCs w:val="21"/>
                </w:rPr>
                <w:t>七</w:t>
              </w:r>
            </w:ins>
            <w:del w:id="272" w:author="l y" w:date="2021-09-10T15:07:00Z">
              <w:r w:rsidDel="004D26EB">
                <w:rPr>
                  <w:rFonts w:hint="eastAsia"/>
                  <w:szCs w:val="21"/>
                </w:rPr>
                <w:delText>五</w:delText>
              </w:r>
            </w:del>
          </w:p>
        </w:tc>
        <w:tc>
          <w:tcPr>
            <w:tcW w:w="477" w:type="dxa"/>
            <w:vAlign w:val="center"/>
          </w:tcPr>
          <w:p w14:paraId="49CAB1E7" w14:textId="69DAC4C1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73" w:author="l y" w:date="2021-09-14T12:19:00Z">
              <w:r w:rsidDel="00A00292">
                <w:rPr>
                  <w:szCs w:val="21"/>
                </w:rPr>
                <w:delText>4</w:delText>
              </w:r>
            </w:del>
            <w:ins w:id="274" w:author="l y" w:date="2021-09-14T12:19:00Z">
              <w:r>
                <w:rPr>
                  <w:szCs w:val="21"/>
                </w:rPr>
                <w:t>2</w:t>
              </w:r>
            </w:ins>
          </w:p>
        </w:tc>
        <w:tc>
          <w:tcPr>
            <w:tcW w:w="688" w:type="dxa"/>
            <w:vAlign w:val="center"/>
          </w:tcPr>
          <w:p w14:paraId="0017C177" w14:textId="096AD26F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17651002" w14:textId="4E2A2355" w:rsidR="00E62D3C" w:rsidRPr="000A09A1" w:rsidRDefault="00E62D3C" w:rsidP="00A00292">
            <w:pPr>
              <w:adjustRightInd w:val="0"/>
              <w:snapToGrid w:val="0"/>
              <w:rPr>
                <w:szCs w:val="21"/>
              </w:rPr>
              <w:pPrChange w:id="275" w:author="l y" w:date="2021-09-14T12:18:00Z">
                <w:pPr>
                  <w:adjustRightInd w:val="0"/>
                  <w:snapToGrid w:val="0"/>
                </w:pPr>
              </w:pPrChange>
            </w:pPr>
            <w:ins w:id="276" w:author="l y" w:date="2021-09-14T12:18:00Z">
              <w:r w:rsidRPr="00896087">
                <w:rPr>
                  <w:rFonts w:hint="eastAsia"/>
                  <w:szCs w:val="21"/>
                </w:rPr>
                <w:t>第七章</w:t>
              </w:r>
              <w:r w:rsidRPr="00896087">
                <w:rPr>
                  <w:rFonts w:hint="eastAsia"/>
                  <w:szCs w:val="21"/>
                </w:rPr>
                <w:t xml:space="preserve">  </w:t>
              </w:r>
              <w:r w:rsidRPr="00896087">
                <w:rPr>
                  <w:rFonts w:hint="eastAsia"/>
                  <w:szCs w:val="21"/>
                </w:rPr>
                <w:t>油田开发生产中的保护油气层技术</w:t>
              </w:r>
              <w:r>
                <w:rPr>
                  <w:rFonts w:hint="eastAsia"/>
                  <w:szCs w:val="21"/>
                </w:rPr>
                <w:t>（采油，注水过程）</w:t>
              </w:r>
            </w:ins>
            <w:del w:id="277" w:author="l y" w:date="2021-09-10T15:17:00Z">
              <w:r w:rsidRPr="00896087" w:rsidDel="004C1BB6">
                <w:rPr>
                  <w:rFonts w:hint="eastAsia"/>
                  <w:szCs w:val="21"/>
                </w:rPr>
                <w:delText>第七章</w:delText>
              </w:r>
              <w:r w:rsidRPr="00896087" w:rsidDel="004C1BB6">
                <w:rPr>
                  <w:rFonts w:hint="eastAsia"/>
                  <w:szCs w:val="21"/>
                </w:rPr>
                <w:delText xml:space="preserve">  </w:delText>
              </w:r>
              <w:r w:rsidRPr="00896087" w:rsidDel="004C1BB6">
                <w:rPr>
                  <w:rFonts w:hint="eastAsia"/>
                  <w:szCs w:val="21"/>
                </w:rPr>
                <w:delText>油田开发生产中的保护油气层技术</w:delText>
              </w:r>
              <w:r w:rsidDel="004C1BB6">
                <w:rPr>
                  <w:rFonts w:hint="eastAsia"/>
                  <w:szCs w:val="21"/>
                </w:rPr>
                <w:delText>（采油，注水过程）</w:delText>
              </w:r>
            </w:del>
          </w:p>
        </w:tc>
        <w:tc>
          <w:tcPr>
            <w:tcW w:w="1276" w:type="dxa"/>
            <w:vMerge w:val="restart"/>
            <w:vAlign w:val="center"/>
          </w:tcPr>
          <w:p w14:paraId="1B23E81B" w14:textId="418249BA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4B8C234F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A335CD2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F7CDD4B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744293DC" w14:textId="60DEC95B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E62D3C" w:rsidRPr="000A09A1" w14:paraId="721C4DD8" w14:textId="77777777" w:rsidTr="00AB57D7">
        <w:trPr>
          <w:trHeight w:val="840"/>
          <w:jc w:val="center"/>
        </w:trPr>
        <w:tc>
          <w:tcPr>
            <w:tcW w:w="531" w:type="dxa"/>
            <w:vAlign w:val="center"/>
          </w:tcPr>
          <w:p w14:paraId="6561CE69" w14:textId="6C41801C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ins w:id="278" w:author="l y" w:date="2021-09-10T15:07:00Z">
              <w:r>
                <w:rPr>
                  <w:rFonts w:hint="eastAsia"/>
                  <w:szCs w:val="21"/>
                </w:rPr>
                <w:t>七</w:t>
              </w:r>
            </w:ins>
            <w:del w:id="279" w:author="l y" w:date="2021-09-10T15:07:00Z">
              <w:r w:rsidDel="004D26EB">
                <w:rPr>
                  <w:rFonts w:hint="eastAsia"/>
                  <w:szCs w:val="21"/>
                </w:rPr>
                <w:delText>六</w:delText>
              </w:r>
            </w:del>
          </w:p>
        </w:tc>
        <w:tc>
          <w:tcPr>
            <w:tcW w:w="477" w:type="dxa"/>
            <w:vAlign w:val="center"/>
          </w:tcPr>
          <w:p w14:paraId="74387BCA" w14:textId="5D126FFC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80" w:author="l y" w:date="2021-09-14T12:19:00Z">
              <w:r w:rsidDel="00A00292">
                <w:rPr>
                  <w:szCs w:val="21"/>
                </w:rPr>
                <w:delText>2</w:delText>
              </w:r>
            </w:del>
            <w:ins w:id="281" w:author="l y" w:date="2021-09-14T12:19:00Z">
              <w:r>
                <w:rPr>
                  <w:szCs w:val="21"/>
                </w:rPr>
                <w:t>4</w:t>
              </w:r>
            </w:ins>
          </w:p>
        </w:tc>
        <w:tc>
          <w:tcPr>
            <w:tcW w:w="688" w:type="dxa"/>
            <w:vAlign w:val="center"/>
          </w:tcPr>
          <w:p w14:paraId="35F1F8EF" w14:textId="3D5D8409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3841322D" w14:textId="4C272B75" w:rsidR="00E62D3C" w:rsidRPr="000A09A1" w:rsidRDefault="00E62D3C" w:rsidP="00A534CF">
            <w:pPr>
              <w:adjustRightInd w:val="0"/>
              <w:snapToGrid w:val="0"/>
              <w:rPr>
                <w:szCs w:val="21"/>
              </w:rPr>
            </w:pPr>
            <w:ins w:id="282" w:author="l y" w:date="2021-09-14T12:18:00Z">
              <w:r w:rsidRPr="00896087">
                <w:rPr>
                  <w:rFonts w:hint="eastAsia"/>
                  <w:szCs w:val="21"/>
                </w:rPr>
                <w:t>第七章</w:t>
              </w:r>
              <w:r w:rsidRPr="00896087">
                <w:rPr>
                  <w:rFonts w:hint="eastAsia"/>
                  <w:szCs w:val="21"/>
                </w:rPr>
                <w:t xml:space="preserve">  </w:t>
              </w:r>
              <w:r w:rsidRPr="00896087">
                <w:rPr>
                  <w:rFonts w:hint="eastAsia"/>
                  <w:szCs w:val="21"/>
                </w:rPr>
                <w:t>油田开发生产中的保护油气层技术</w:t>
              </w:r>
              <w:r>
                <w:rPr>
                  <w:rFonts w:hint="eastAsia"/>
                  <w:szCs w:val="21"/>
                </w:rPr>
                <w:t>（增产，修井及提采）</w:t>
              </w:r>
            </w:ins>
            <w:del w:id="283" w:author="l y" w:date="2021-09-10T15:17:00Z">
              <w:r w:rsidRPr="00896087" w:rsidDel="004C1BB6">
                <w:rPr>
                  <w:rFonts w:hint="eastAsia"/>
                  <w:szCs w:val="21"/>
                </w:rPr>
                <w:delText>第七章</w:delText>
              </w:r>
              <w:r w:rsidRPr="00896087" w:rsidDel="004C1BB6">
                <w:rPr>
                  <w:rFonts w:hint="eastAsia"/>
                  <w:szCs w:val="21"/>
                </w:rPr>
                <w:delText xml:space="preserve">  </w:delText>
              </w:r>
              <w:r w:rsidRPr="00896087" w:rsidDel="004C1BB6">
                <w:rPr>
                  <w:rFonts w:hint="eastAsia"/>
                  <w:szCs w:val="21"/>
                </w:rPr>
                <w:delText>油田开发生产中的保护油气层技术</w:delText>
              </w:r>
              <w:r w:rsidDel="004C1BB6">
                <w:rPr>
                  <w:rFonts w:hint="eastAsia"/>
                  <w:szCs w:val="21"/>
                </w:rPr>
                <w:delText>（增产，修井及提采）</w:delText>
              </w:r>
            </w:del>
          </w:p>
        </w:tc>
        <w:tc>
          <w:tcPr>
            <w:tcW w:w="1276" w:type="dxa"/>
            <w:vMerge/>
            <w:vAlign w:val="center"/>
          </w:tcPr>
          <w:p w14:paraId="382EC82F" w14:textId="38E4EDC4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5C272C3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FB98BD1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C3596D5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3EE85547" w14:textId="5DDF83EB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E62D3C" w:rsidRPr="000A09A1" w14:paraId="2F8DE902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42E35B7E" w14:textId="2B12D9BC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ins w:id="284" w:author="l y" w:date="2021-09-10T15:14:00Z">
              <w:r>
                <w:rPr>
                  <w:rFonts w:hint="eastAsia"/>
                  <w:szCs w:val="21"/>
                </w:rPr>
                <w:t>八</w:t>
              </w:r>
            </w:ins>
            <w:del w:id="285" w:author="l y" w:date="2021-09-10T15:07:00Z">
              <w:r w:rsidDel="004D26EB">
                <w:rPr>
                  <w:rFonts w:hint="eastAsia"/>
                  <w:szCs w:val="21"/>
                </w:rPr>
                <w:delText>六</w:delText>
              </w:r>
            </w:del>
          </w:p>
        </w:tc>
        <w:tc>
          <w:tcPr>
            <w:tcW w:w="477" w:type="dxa"/>
            <w:vAlign w:val="center"/>
          </w:tcPr>
          <w:p w14:paraId="2739CCB6" w14:textId="54ED04D1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86" w:author="l y" w:date="2021-09-14T12:19:00Z">
              <w:r w:rsidDel="00A00292">
                <w:rPr>
                  <w:szCs w:val="21"/>
                </w:rPr>
                <w:delText>4</w:delText>
              </w:r>
            </w:del>
            <w:ins w:id="287" w:author="l y" w:date="2021-09-14T12:19:00Z">
              <w:r>
                <w:rPr>
                  <w:szCs w:val="21"/>
                </w:rPr>
                <w:t>2</w:t>
              </w:r>
            </w:ins>
          </w:p>
        </w:tc>
        <w:tc>
          <w:tcPr>
            <w:tcW w:w="688" w:type="dxa"/>
            <w:vAlign w:val="center"/>
          </w:tcPr>
          <w:p w14:paraId="6F6F3715" w14:textId="3FAF0EB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78589E6A" w14:textId="3580833D" w:rsidR="00E62D3C" w:rsidRPr="000A09A1" w:rsidRDefault="00E62D3C" w:rsidP="00A534CF">
            <w:pPr>
              <w:adjustRightInd w:val="0"/>
              <w:snapToGrid w:val="0"/>
              <w:rPr>
                <w:szCs w:val="21"/>
              </w:rPr>
            </w:pPr>
            <w:ins w:id="288" w:author="l y" w:date="2021-09-14T12:18:00Z">
              <w:r w:rsidRPr="00295B85">
                <w:rPr>
                  <w:rFonts w:hint="eastAsia"/>
                  <w:szCs w:val="21"/>
                </w:rPr>
                <w:t>第八章</w:t>
              </w:r>
              <w:r w:rsidRPr="00295B85">
                <w:rPr>
                  <w:rFonts w:hint="eastAsia"/>
                  <w:szCs w:val="21"/>
                </w:rPr>
                <w:t xml:space="preserve"> </w:t>
              </w:r>
              <w:r w:rsidRPr="00295B85">
                <w:rPr>
                  <w:rFonts w:hint="eastAsia"/>
                  <w:szCs w:val="21"/>
                </w:rPr>
                <w:t>油气层损害的矿场评价技术</w:t>
              </w:r>
            </w:ins>
            <w:del w:id="289" w:author="l y" w:date="2021-09-10T15:17:00Z">
              <w:r w:rsidRPr="00295B85" w:rsidDel="004C1BB6">
                <w:rPr>
                  <w:rFonts w:hint="eastAsia"/>
                  <w:szCs w:val="21"/>
                </w:rPr>
                <w:delText>第八章</w:delText>
              </w:r>
              <w:r w:rsidRPr="00295B85" w:rsidDel="004C1BB6">
                <w:rPr>
                  <w:rFonts w:hint="eastAsia"/>
                  <w:szCs w:val="21"/>
                </w:rPr>
                <w:delText xml:space="preserve"> </w:delText>
              </w:r>
              <w:r w:rsidRPr="00295B85" w:rsidDel="004C1BB6">
                <w:rPr>
                  <w:rFonts w:hint="eastAsia"/>
                  <w:szCs w:val="21"/>
                </w:rPr>
                <w:delText>油气层损害的矿场评价技术</w:delText>
              </w:r>
            </w:del>
          </w:p>
        </w:tc>
        <w:tc>
          <w:tcPr>
            <w:tcW w:w="1276" w:type="dxa"/>
            <w:vMerge w:val="restart"/>
            <w:vAlign w:val="center"/>
          </w:tcPr>
          <w:p w14:paraId="7AC25213" w14:textId="76D9B108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90" w:author="l y" w:date="2021-09-14T12:21:00Z">
              <w:r w:rsidRPr="000A09A1" w:rsidDel="00E62D3C">
                <w:rPr>
                  <w:szCs w:val="21"/>
                </w:rPr>
                <w:delText>4</w:delText>
              </w:r>
            </w:del>
            <w:ins w:id="291" w:author="l y" w:date="2021-09-14T12:24:00Z">
              <w:r>
                <w:rPr>
                  <w:szCs w:val="21"/>
                </w:rPr>
                <w:t>4</w:t>
              </w:r>
            </w:ins>
          </w:p>
        </w:tc>
        <w:tc>
          <w:tcPr>
            <w:tcW w:w="425" w:type="dxa"/>
            <w:vAlign w:val="center"/>
          </w:tcPr>
          <w:p w14:paraId="0BD38FA0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E39B62E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170EE060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30C2784D" w14:textId="320EEDCB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E62D3C" w:rsidRPr="000A09A1" w14:paraId="5F73C981" w14:textId="77777777" w:rsidTr="00AB57D7">
        <w:trPr>
          <w:trHeight w:val="794"/>
          <w:jc w:val="center"/>
        </w:trPr>
        <w:tc>
          <w:tcPr>
            <w:tcW w:w="531" w:type="dxa"/>
            <w:vAlign w:val="center"/>
          </w:tcPr>
          <w:p w14:paraId="7230ACB1" w14:textId="30D4826C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ins w:id="292" w:author="l y" w:date="2021-09-10T15:07:00Z">
              <w:r>
                <w:rPr>
                  <w:rFonts w:hint="eastAsia"/>
                  <w:szCs w:val="21"/>
                </w:rPr>
                <w:t>八</w:t>
              </w:r>
            </w:ins>
            <w:del w:id="293" w:author="l y" w:date="2021-09-10T15:07:00Z">
              <w:r w:rsidDel="004D26EB">
                <w:rPr>
                  <w:rFonts w:hint="eastAsia"/>
                  <w:szCs w:val="21"/>
                </w:rPr>
                <w:delText>七</w:delText>
              </w:r>
            </w:del>
          </w:p>
        </w:tc>
        <w:tc>
          <w:tcPr>
            <w:tcW w:w="477" w:type="dxa"/>
            <w:vAlign w:val="center"/>
          </w:tcPr>
          <w:p w14:paraId="505E00A1" w14:textId="7DF6CEDC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294" w:author="l y" w:date="2021-09-14T12:20:00Z">
              <w:r w:rsidDel="00A00292">
                <w:rPr>
                  <w:szCs w:val="21"/>
                </w:rPr>
                <w:delText>2</w:delText>
              </w:r>
            </w:del>
            <w:ins w:id="295" w:author="l y" w:date="2021-09-14T12:20:00Z">
              <w:r>
                <w:rPr>
                  <w:szCs w:val="21"/>
                </w:rPr>
                <w:t>4</w:t>
              </w:r>
            </w:ins>
          </w:p>
        </w:tc>
        <w:tc>
          <w:tcPr>
            <w:tcW w:w="688" w:type="dxa"/>
            <w:vAlign w:val="center"/>
          </w:tcPr>
          <w:p w14:paraId="414B03EB" w14:textId="22372F5A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00640ED6" w14:textId="55EE4A2D" w:rsidR="00E62D3C" w:rsidRPr="000A09A1" w:rsidRDefault="00E62D3C" w:rsidP="00A534CF">
            <w:pPr>
              <w:adjustRightInd w:val="0"/>
              <w:snapToGrid w:val="0"/>
              <w:rPr>
                <w:kern w:val="32"/>
                <w:szCs w:val="21"/>
              </w:rPr>
            </w:pPr>
            <w:ins w:id="296" w:author="l y" w:date="2021-09-14T12:18:00Z">
              <w:r w:rsidRPr="00907AAC">
                <w:rPr>
                  <w:rFonts w:hint="eastAsia"/>
                  <w:szCs w:val="21"/>
                </w:rPr>
                <w:t>第九章</w:t>
              </w:r>
              <w:r w:rsidRPr="00907AAC">
                <w:rPr>
                  <w:szCs w:val="21"/>
                </w:rPr>
                <w:t xml:space="preserve"> </w:t>
              </w:r>
              <w:r w:rsidRPr="00907AAC">
                <w:rPr>
                  <w:rFonts w:hint="eastAsia"/>
                  <w:szCs w:val="21"/>
                </w:rPr>
                <w:t>近年来国外保护油气层技术新进展</w:t>
              </w:r>
            </w:ins>
            <w:del w:id="297" w:author="l y" w:date="2021-09-10T15:17:00Z">
              <w:r w:rsidRPr="00907AAC" w:rsidDel="004C1BB6">
                <w:rPr>
                  <w:rFonts w:hint="eastAsia"/>
                  <w:szCs w:val="21"/>
                </w:rPr>
                <w:delText>第九章</w:delText>
              </w:r>
              <w:r w:rsidRPr="00907AAC" w:rsidDel="004C1BB6">
                <w:rPr>
                  <w:szCs w:val="21"/>
                </w:rPr>
                <w:delText xml:space="preserve"> </w:delText>
              </w:r>
              <w:r w:rsidRPr="00907AAC" w:rsidDel="004C1BB6">
                <w:rPr>
                  <w:rFonts w:hint="eastAsia"/>
                  <w:szCs w:val="21"/>
                </w:rPr>
                <w:delText>近年来国外保护油气层技术新进展</w:delText>
              </w:r>
            </w:del>
          </w:p>
        </w:tc>
        <w:tc>
          <w:tcPr>
            <w:tcW w:w="1276" w:type="dxa"/>
            <w:vMerge/>
            <w:vAlign w:val="center"/>
          </w:tcPr>
          <w:p w14:paraId="1999D946" w14:textId="2DA932B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E310861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A1B510D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05014DA5" w14:textId="77777777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1E0C7867" w14:textId="027B1EB8" w:rsidR="00E62D3C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郑力会叶艳</w:t>
            </w:r>
          </w:p>
        </w:tc>
      </w:tr>
      <w:tr w:rsidR="00A534CF" w:rsidRPr="000A09A1" w14:paraId="1F894F7D" w14:textId="77777777" w:rsidTr="00AB57D7">
        <w:trPr>
          <w:trHeight w:val="697"/>
          <w:jc w:val="center"/>
        </w:trPr>
        <w:tc>
          <w:tcPr>
            <w:tcW w:w="531" w:type="dxa"/>
            <w:vAlign w:val="center"/>
          </w:tcPr>
          <w:p w14:paraId="04F65428" w14:textId="3D325165" w:rsidR="00A534CF" w:rsidRPr="000A09A1" w:rsidRDefault="004D26EB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ins w:id="298" w:author="l y" w:date="2021-09-10T15:08:00Z">
              <w:r>
                <w:rPr>
                  <w:rFonts w:hint="eastAsia"/>
                  <w:szCs w:val="21"/>
                </w:rPr>
                <w:t>九</w:t>
              </w:r>
            </w:ins>
            <w:del w:id="299" w:author="l y" w:date="2021-09-10T15:07:00Z">
              <w:r w:rsidR="00BF3DB0" w:rsidDel="004D26EB">
                <w:rPr>
                  <w:rFonts w:hint="eastAsia"/>
                  <w:szCs w:val="21"/>
                </w:rPr>
                <w:delText>八</w:delText>
              </w:r>
            </w:del>
          </w:p>
        </w:tc>
        <w:tc>
          <w:tcPr>
            <w:tcW w:w="477" w:type="dxa"/>
            <w:vAlign w:val="center"/>
          </w:tcPr>
          <w:p w14:paraId="79072AD7" w14:textId="1ED63CA8" w:rsidR="00A534CF" w:rsidRPr="000A09A1" w:rsidRDefault="00BF3DB0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88" w:type="dxa"/>
            <w:vAlign w:val="center"/>
          </w:tcPr>
          <w:p w14:paraId="23036FAC" w14:textId="2C1FB3A1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1584A61F" w14:textId="0582DCC3" w:rsidR="00E714A7" w:rsidRPr="00C17681" w:rsidDel="001D7C10" w:rsidRDefault="001D7C10" w:rsidP="00E714A7">
            <w:pPr>
              <w:adjustRightInd w:val="0"/>
              <w:snapToGrid w:val="0"/>
              <w:rPr>
                <w:del w:id="300" w:author="l y" w:date="2021-09-10T15:16:00Z"/>
                <w:bCs/>
                <w:szCs w:val="21"/>
              </w:rPr>
            </w:pPr>
            <w:ins w:id="301" w:author="l y" w:date="2021-09-10T15:16:00Z">
              <w:r w:rsidRPr="00A866CA">
                <w:rPr>
                  <w:szCs w:val="21"/>
                </w:rPr>
                <w:t>油气储层伤害</w:t>
              </w:r>
              <w:r>
                <w:rPr>
                  <w:rFonts w:hint="eastAsia"/>
                  <w:szCs w:val="21"/>
                </w:rPr>
                <w:t>教学</w:t>
              </w:r>
              <w:r w:rsidRPr="00A866CA">
                <w:rPr>
                  <w:szCs w:val="21"/>
                </w:rPr>
                <w:t>实验</w:t>
              </w:r>
            </w:ins>
            <w:del w:id="302" w:author="l y" w:date="2021-09-10T15:16:00Z">
              <w:r w:rsidR="00E714A7" w:rsidRPr="00A866CA" w:rsidDel="001D7C10">
                <w:rPr>
                  <w:szCs w:val="21"/>
                </w:rPr>
                <w:delText>油气储层伤害</w:delText>
              </w:r>
              <w:r w:rsidR="00B65C8E" w:rsidDel="001D7C10">
                <w:rPr>
                  <w:rFonts w:hint="eastAsia"/>
                  <w:szCs w:val="21"/>
                </w:rPr>
                <w:delText>教学</w:delText>
              </w:r>
            </w:del>
            <w:del w:id="303" w:author="l y" w:date="2021-09-10T15:15:00Z">
              <w:r w:rsidR="00E714A7" w:rsidRPr="00A866CA" w:rsidDel="001D7C10">
                <w:rPr>
                  <w:szCs w:val="21"/>
                </w:rPr>
                <w:delText>实验</w:delText>
              </w:r>
            </w:del>
          </w:p>
          <w:p w14:paraId="59DB443D" w14:textId="6235A0C5" w:rsidR="00A534CF" w:rsidRPr="000A09A1" w:rsidRDefault="00A534CF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BD5CC00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0A09A1">
              <w:rPr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63FFEECB" w14:textId="18698582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304" w:author="l y" w:date="2021-09-14T12:24:00Z">
              <w:r w:rsidRPr="000A09A1" w:rsidDel="00E62D3C">
                <w:rPr>
                  <w:szCs w:val="21"/>
                </w:rPr>
                <w:delText>2</w:delText>
              </w:r>
            </w:del>
          </w:p>
        </w:tc>
        <w:tc>
          <w:tcPr>
            <w:tcW w:w="567" w:type="dxa"/>
            <w:vAlign w:val="center"/>
          </w:tcPr>
          <w:p w14:paraId="6C78D6EE" w14:textId="08F376DC" w:rsidR="00A534CF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ins w:id="305" w:author="l y" w:date="2021-09-14T12:24:00Z">
              <w:r>
                <w:rPr>
                  <w:rFonts w:hint="eastAsia"/>
                  <w:szCs w:val="21"/>
                </w:rPr>
                <w:t>2</w:t>
              </w:r>
            </w:ins>
          </w:p>
        </w:tc>
        <w:tc>
          <w:tcPr>
            <w:tcW w:w="425" w:type="dxa"/>
            <w:vAlign w:val="center"/>
          </w:tcPr>
          <w:p w14:paraId="72DA6BF5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406C8DD1" w14:textId="1430A532" w:rsidR="00A534CF" w:rsidRPr="000A09A1" w:rsidRDefault="00E36101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  <w:tr w:rsidR="00A534CF" w:rsidRPr="000A09A1" w14:paraId="23C3A664" w14:textId="77777777" w:rsidTr="00AB57D7">
        <w:trPr>
          <w:trHeight w:val="751"/>
          <w:jc w:val="center"/>
        </w:trPr>
        <w:tc>
          <w:tcPr>
            <w:tcW w:w="531" w:type="dxa"/>
            <w:vAlign w:val="center"/>
          </w:tcPr>
          <w:p w14:paraId="71BB299A" w14:textId="5E4E5F6B" w:rsidR="00A534CF" w:rsidRPr="000A09A1" w:rsidRDefault="001D7C10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ins w:id="306" w:author="l y" w:date="2021-09-10T15:16:00Z">
              <w:r>
                <w:rPr>
                  <w:rFonts w:hint="eastAsia"/>
                  <w:szCs w:val="21"/>
                </w:rPr>
                <w:t>九</w:t>
              </w:r>
            </w:ins>
            <w:del w:id="307" w:author="l y" w:date="2021-09-10T15:07:00Z">
              <w:r w:rsidR="00BF3DB0" w:rsidDel="004D26EB">
                <w:rPr>
                  <w:rFonts w:hint="eastAsia"/>
                  <w:szCs w:val="21"/>
                </w:rPr>
                <w:delText>八</w:delText>
              </w:r>
            </w:del>
          </w:p>
        </w:tc>
        <w:tc>
          <w:tcPr>
            <w:tcW w:w="477" w:type="dxa"/>
            <w:vAlign w:val="center"/>
          </w:tcPr>
          <w:p w14:paraId="3437E5D1" w14:textId="078D6DB5" w:rsidR="00A534CF" w:rsidRPr="000A09A1" w:rsidRDefault="00BF3DB0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88" w:type="dxa"/>
            <w:vAlign w:val="center"/>
          </w:tcPr>
          <w:p w14:paraId="5F7859EA" w14:textId="091CD9D4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r w:rsidRPr="00D64468">
              <w:rPr>
                <w:szCs w:val="21"/>
              </w:rPr>
              <w:t>9-10</w:t>
            </w:r>
          </w:p>
        </w:tc>
        <w:tc>
          <w:tcPr>
            <w:tcW w:w="4111" w:type="dxa"/>
            <w:vAlign w:val="center"/>
          </w:tcPr>
          <w:p w14:paraId="2B336FAE" w14:textId="55C97EA9" w:rsidR="001D7C10" w:rsidRPr="00C17681" w:rsidDel="00E714A7" w:rsidRDefault="001D7C10" w:rsidP="001D7C10">
            <w:pPr>
              <w:adjustRightInd w:val="0"/>
              <w:snapToGrid w:val="0"/>
              <w:rPr>
                <w:ins w:id="308" w:author="l y" w:date="2021-09-10T15:16:00Z"/>
                <w:bCs/>
                <w:szCs w:val="21"/>
              </w:rPr>
            </w:pPr>
            <w:ins w:id="309" w:author="l y" w:date="2021-09-10T15:16:00Z">
              <w:r w:rsidRPr="00A866CA">
                <w:rPr>
                  <w:szCs w:val="21"/>
                </w:rPr>
                <w:t>油气储层伤害</w:t>
              </w:r>
            </w:ins>
            <w:ins w:id="310" w:author="l y" w:date="2021-09-10T15:19:00Z">
              <w:r w:rsidR="00F55F26">
                <w:rPr>
                  <w:rFonts w:hint="eastAsia"/>
                  <w:szCs w:val="21"/>
                </w:rPr>
                <w:t>教学实验及</w:t>
              </w:r>
            </w:ins>
            <w:ins w:id="311" w:author="l y" w:date="2021-09-10T15:16:00Z">
              <w:r>
                <w:rPr>
                  <w:rFonts w:hint="eastAsia"/>
                  <w:szCs w:val="21"/>
                </w:rPr>
                <w:t>教学答疑</w:t>
              </w:r>
            </w:ins>
          </w:p>
          <w:p w14:paraId="643843B9" w14:textId="6DF2CB0B" w:rsidR="00A534CF" w:rsidRPr="000A09A1" w:rsidRDefault="00A534CF" w:rsidP="00A534CF">
            <w:pPr>
              <w:adjustRightInd w:val="0"/>
              <w:snapToGrid w:val="0"/>
              <w:rPr>
                <w:szCs w:val="21"/>
              </w:rPr>
            </w:pPr>
            <w:del w:id="312" w:author="l y" w:date="2021-09-10T15:16:00Z">
              <w:r w:rsidRPr="00C17681" w:rsidDel="001D7C10">
                <w:rPr>
                  <w:rFonts w:hint="eastAsia"/>
                  <w:bCs/>
                  <w:szCs w:val="21"/>
                </w:rPr>
                <w:delText>随堂考试</w:delText>
              </w:r>
            </w:del>
          </w:p>
        </w:tc>
        <w:tc>
          <w:tcPr>
            <w:tcW w:w="1276" w:type="dxa"/>
            <w:vMerge/>
            <w:vAlign w:val="center"/>
          </w:tcPr>
          <w:p w14:paraId="5D8AEEB1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5F3D804" w14:textId="23337A9C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del w:id="313" w:author="l y" w:date="2021-09-14T12:24:00Z">
              <w:r w:rsidRPr="000A09A1" w:rsidDel="00E62D3C">
                <w:rPr>
                  <w:szCs w:val="21"/>
                </w:rPr>
                <w:delText>2</w:delText>
              </w:r>
            </w:del>
          </w:p>
        </w:tc>
        <w:tc>
          <w:tcPr>
            <w:tcW w:w="567" w:type="dxa"/>
            <w:vAlign w:val="center"/>
          </w:tcPr>
          <w:p w14:paraId="66B2D184" w14:textId="7F2394A2" w:rsidR="00A534CF" w:rsidRPr="000A09A1" w:rsidRDefault="00E62D3C" w:rsidP="00A534CF">
            <w:pPr>
              <w:adjustRightInd w:val="0"/>
              <w:snapToGrid w:val="0"/>
              <w:jc w:val="center"/>
              <w:rPr>
                <w:szCs w:val="21"/>
              </w:rPr>
            </w:pPr>
            <w:ins w:id="314" w:author="l y" w:date="2021-09-14T12:24:00Z">
              <w:r>
                <w:rPr>
                  <w:rFonts w:hint="eastAsia"/>
                  <w:szCs w:val="21"/>
                </w:rPr>
                <w:t>2</w:t>
              </w:r>
            </w:ins>
            <w:bookmarkStart w:id="315" w:name="_GoBack"/>
            <w:bookmarkEnd w:id="315"/>
          </w:p>
        </w:tc>
        <w:tc>
          <w:tcPr>
            <w:tcW w:w="425" w:type="dxa"/>
            <w:vAlign w:val="center"/>
          </w:tcPr>
          <w:p w14:paraId="751C9A67" w14:textId="77777777" w:rsidR="00A534CF" w:rsidRPr="000A09A1" w:rsidRDefault="00A534CF" w:rsidP="00A534C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655C5F5F" w14:textId="57B678BE" w:rsidR="00A534CF" w:rsidRPr="000A09A1" w:rsidRDefault="00E714A7" w:rsidP="00AB57D7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叶艳</w:t>
            </w:r>
          </w:p>
        </w:tc>
      </w:tr>
    </w:tbl>
    <w:p w14:paraId="23D30CDE" w14:textId="77777777" w:rsidR="00E37778" w:rsidRDefault="00E37778"/>
    <w:sectPr w:rsidR="00E37778" w:rsidSect="00084883">
      <w:pgSz w:w="11907" w:h="16840" w:code="9"/>
      <w:pgMar w:top="1134" w:right="1134" w:bottom="1021" w:left="1134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906AE" w14:textId="77777777" w:rsidR="00673E14" w:rsidRDefault="00673E14" w:rsidP="00D30AE5">
      <w:r>
        <w:separator/>
      </w:r>
    </w:p>
  </w:endnote>
  <w:endnote w:type="continuationSeparator" w:id="0">
    <w:p w14:paraId="3B621933" w14:textId="77777777" w:rsidR="00673E14" w:rsidRDefault="00673E14" w:rsidP="00D3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03F3D" w14:textId="77777777" w:rsidR="00673E14" w:rsidRDefault="00673E14" w:rsidP="00D30AE5">
      <w:r>
        <w:separator/>
      </w:r>
    </w:p>
  </w:footnote>
  <w:footnote w:type="continuationSeparator" w:id="0">
    <w:p w14:paraId="08B8CACC" w14:textId="77777777" w:rsidR="00673E14" w:rsidRDefault="00673E14" w:rsidP="00D30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3B2"/>
    <w:multiLevelType w:val="hybridMultilevel"/>
    <w:tmpl w:val="1DDABD8A"/>
    <w:lvl w:ilvl="0" w:tplc="26ACE3C2">
      <w:start w:val="1"/>
      <w:numFmt w:val="japaneseCounting"/>
      <w:lvlText w:val="第%1章"/>
      <w:lvlJc w:val="left"/>
      <w:pPr>
        <w:ind w:left="735" w:hanging="735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D0C5B87"/>
    <w:multiLevelType w:val="hybridMultilevel"/>
    <w:tmpl w:val="BD48FB88"/>
    <w:lvl w:ilvl="0" w:tplc="E1283774">
      <w:start w:val="1"/>
      <w:numFmt w:val="decimal"/>
      <w:lvlText w:val="%1，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 y">
    <w15:presenceInfo w15:providerId="Windows Live" w15:userId="d4a01f542f882f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15"/>
    <w:rsid w:val="000053FF"/>
    <w:rsid w:val="00005F4E"/>
    <w:rsid w:val="000068A0"/>
    <w:rsid w:val="000556F3"/>
    <w:rsid w:val="000633F6"/>
    <w:rsid w:val="00067550"/>
    <w:rsid w:val="00084883"/>
    <w:rsid w:val="00096019"/>
    <w:rsid w:val="000A09A1"/>
    <w:rsid w:val="00104189"/>
    <w:rsid w:val="00106EAE"/>
    <w:rsid w:val="00112D56"/>
    <w:rsid w:val="001655C1"/>
    <w:rsid w:val="001912F5"/>
    <w:rsid w:val="001951CA"/>
    <w:rsid w:val="001A2EC2"/>
    <w:rsid w:val="001C00CA"/>
    <w:rsid w:val="001D7C10"/>
    <w:rsid w:val="001E2530"/>
    <w:rsid w:val="00200CB6"/>
    <w:rsid w:val="002154C3"/>
    <w:rsid w:val="00237CF5"/>
    <w:rsid w:val="0024508F"/>
    <w:rsid w:val="00246EBB"/>
    <w:rsid w:val="00247415"/>
    <w:rsid w:val="00267406"/>
    <w:rsid w:val="00277A58"/>
    <w:rsid w:val="00297D51"/>
    <w:rsid w:val="002A7BAB"/>
    <w:rsid w:val="00312DBB"/>
    <w:rsid w:val="00351750"/>
    <w:rsid w:val="00361526"/>
    <w:rsid w:val="00366300"/>
    <w:rsid w:val="00376098"/>
    <w:rsid w:val="00383329"/>
    <w:rsid w:val="00393288"/>
    <w:rsid w:val="003B5FF0"/>
    <w:rsid w:val="003E5328"/>
    <w:rsid w:val="003F2B84"/>
    <w:rsid w:val="00450496"/>
    <w:rsid w:val="00455D62"/>
    <w:rsid w:val="004B005C"/>
    <w:rsid w:val="004C1465"/>
    <w:rsid w:val="004C1BB6"/>
    <w:rsid w:val="004C2547"/>
    <w:rsid w:val="004D26EB"/>
    <w:rsid w:val="004E3146"/>
    <w:rsid w:val="00513CBD"/>
    <w:rsid w:val="00527ECE"/>
    <w:rsid w:val="0053245A"/>
    <w:rsid w:val="0053516E"/>
    <w:rsid w:val="00535D53"/>
    <w:rsid w:val="00553867"/>
    <w:rsid w:val="00556D52"/>
    <w:rsid w:val="0058039C"/>
    <w:rsid w:val="005A12DF"/>
    <w:rsid w:val="005A2A5E"/>
    <w:rsid w:val="005A2F73"/>
    <w:rsid w:val="005A34BD"/>
    <w:rsid w:val="005A41CD"/>
    <w:rsid w:val="005E12ED"/>
    <w:rsid w:val="005E3563"/>
    <w:rsid w:val="005F0262"/>
    <w:rsid w:val="005F2E5F"/>
    <w:rsid w:val="0063477C"/>
    <w:rsid w:val="00634DA0"/>
    <w:rsid w:val="00673E14"/>
    <w:rsid w:val="00675589"/>
    <w:rsid w:val="006775E0"/>
    <w:rsid w:val="006B23ED"/>
    <w:rsid w:val="006C2E34"/>
    <w:rsid w:val="006E6090"/>
    <w:rsid w:val="00704474"/>
    <w:rsid w:val="007100D9"/>
    <w:rsid w:val="00717CD2"/>
    <w:rsid w:val="00760FB7"/>
    <w:rsid w:val="00792A12"/>
    <w:rsid w:val="007C4026"/>
    <w:rsid w:val="00837CBB"/>
    <w:rsid w:val="0084240F"/>
    <w:rsid w:val="008574E8"/>
    <w:rsid w:val="00857F25"/>
    <w:rsid w:val="0087343F"/>
    <w:rsid w:val="0088010E"/>
    <w:rsid w:val="00882710"/>
    <w:rsid w:val="00891DEE"/>
    <w:rsid w:val="008B2B15"/>
    <w:rsid w:val="008B4832"/>
    <w:rsid w:val="008D584E"/>
    <w:rsid w:val="008F2A78"/>
    <w:rsid w:val="008F3C67"/>
    <w:rsid w:val="0090613B"/>
    <w:rsid w:val="009107C8"/>
    <w:rsid w:val="009158B0"/>
    <w:rsid w:val="009D0F34"/>
    <w:rsid w:val="009E2F2B"/>
    <w:rsid w:val="009E4A8E"/>
    <w:rsid w:val="009F2FCF"/>
    <w:rsid w:val="009F34FD"/>
    <w:rsid w:val="00A00292"/>
    <w:rsid w:val="00A11784"/>
    <w:rsid w:val="00A12928"/>
    <w:rsid w:val="00A534CF"/>
    <w:rsid w:val="00A56E9B"/>
    <w:rsid w:val="00A64247"/>
    <w:rsid w:val="00A83C7F"/>
    <w:rsid w:val="00AB3CC2"/>
    <w:rsid w:val="00AB57D7"/>
    <w:rsid w:val="00AB62DD"/>
    <w:rsid w:val="00AC30D7"/>
    <w:rsid w:val="00AF2BEE"/>
    <w:rsid w:val="00B07D41"/>
    <w:rsid w:val="00B540EF"/>
    <w:rsid w:val="00B55C58"/>
    <w:rsid w:val="00B61488"/>
    <w:rsid w:val="00B65C8E"/>
    <w:rsid w:val="00BF3DB0"/>
    <w:rsid w:val="00C11BBD"/>
    <w:rsid w:val="00C17681"/>
    <w:rsid w:val="00C21FC6"/>
    <w:rsid w:val="00C24256"/>
    <w:rsid w:val="00C6246B"/>
    <w:rsid w:val="00C62F2C"/>
    <w:rsid w:val="00C82FDF"/>
    <w:rsid w:val="00CE46C0"/>
    <w:rsid w:val="00CF3D04"/>
    <w:rsid w:val="00D0319D"/>
    <w:rsid w:val="00D11C5B"/>
    <w:rsid w:val="00D27E8F"/>
    <w:rsid w:val="00D30AE5"/>
    <w:rsid w:val="00D54A0D"/>
    <w:rsid w:val="00D723CA"/>
    <w:rsid w:val="00DA7F92"/>
    <w:rsid w:val="00DC2EF4"/>
    <w:rsid w:val="00DE0FA3"/>
    <w:rsid w:val="00DE684B"/>
    <w:rsid w:val="00E2058C"/>
    <w:rsid w:val="00E344F4"/>
    <w:rsid w:val="00E36101"/>
    <w:rsid w:val="00E37778"/>
    <w:rsid w:val="00E62D3C"/>
    <w:rsid w:val="00E714A7"/>
    <w:rsid w:val="00E777CC"/>
    <w:rsid w:val="00EB09C1"/>
    <w:rsid w:val="00EB4457"/>
    <w:rsid w:val="00EC000D"/>
    <w:rsid w:val="00ED5F65"/>
    <w:rsid w:val="00F075CE"/>
    <w:rsid w:val="00F162B3"/>
    <w:rsid w:val="00F24739"/>
    <w:rsid w:val="00F27517"/>
    <w:rsid w:val="00F55F26"/>
    <w:rsid w:val="00F65BAD"/>
    <w:rsid w:val="00FA62BB"/>
    <w:rsid w:val="00FC3627"/>
    <w:rsid w:val="00FD3584"/>
    <w:rsid w:val="00FE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DDFD07D"/>
  <w15:docId w15:val="{B0A87F3B-10E5-4B7E-9BFC-6E0FFC63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51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Body Text Indent"/>
    <w:basedOn w:val="a"/>
    <w:pPr>
      <w:ind w:firstLine="487"/>
    </w:pPr>
    <w:rPr>
      <w:rFonts w:ascii="宋体"/>
    </w:rPr>
  </w:style>
  <w:style w:type="paragraph" w:styleId="2">
    <w:name w:val="Body Text Indent 2"/>
    <w:basedOn w:val="a"/>
    <w:pPr>
      <w:ind w:firstLine="366"/>
    </w:pPr>
    <w:rPr>
      <w:rFonts w:ascii="宋体"/>
    </w:rPr>
  </w:style>
  <w:style w:type="paragraph" w:styleId="a5">
    <w:name w:val="header"/>
    <w:basedOn w:val="a"/>
    <w:link w:val="a6"/>
    <w:rsid w:val="00D30A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6">
    <w:name w:val="页眉 字符"/>
    <w:link w:val="a5"/>
    <w:rsid w:val="00D30AE5"/>
    <w:rPr>
      <w:kern w:val="2"/>
      <w:sz w:val="18"/>
      <w:szCs w:val="18"/>
    </w:rPr>
  </w:style>
  <w:style w:type="paragraph" w:styleId="a7">
    <w:name w:val="footer"/>
    <w:basedOn w:val="a"/>
    <w:link w:val="a8"/>
    <w:rsid w:val="00D30AE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8">
    <w:name w:val="页脚 字符"/>
    <w:link w:val="a7"/>
    <w:rsid w:val="00D30AE5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275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0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&#25945;%20&#23398;%20&#26085;%20&#21382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8386B-0FBC-4C3B-9549-E631C91E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教 学 日 历</Template>
  <TotalTime>48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UPC</dc:creator>
  <cp:lastModifiedBy>l y</cp:lastModifiedBy>
  <cp:revision>16</cp:revision>
  <cp:lastPrinted>2006-05-26T13:25:00Z</cp:lastPrinted>
  <dcterms:created xsi:type="dcterms:W3CDTF">2020-09-11T08:25:00Z</dcterms:created>
  <dcterms:modified xsi:type="dcterms:W3CDTF">2021-09-14T04:24:00Z</dcterms:modified>
</cp:coreProperties>
</file>